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A2111E" w:rsidRPr="007D3D40" w14:paraId="4609DA09" w14:textId="77777777" w:rsidTr="00F22C05">
        <w:trPr>
          <w:trHeight w:hRule="exact" w:val="2948"/>
        </w:trPr>
        <w:tc>
          <w:tcPr>
            <w:tcW w:w="11185" w:type="dxa"/>
            <w:vAlign w:val="center"/>
          </w:tcPr>
          <w:p w14:paraId="3A2F5CDA" w14:textId="2103DED5" w:rsidR="00A2111E" w:rsidRPr="007D3D40" w:rsidRDefault="00BF64D9" w:rsidP="00F22C05">
            <w:pPr>
              <w:pStyle w:val="Documenttype"/>
              <w:rPr>
                <w:lang w:val="en-GB"/>
              </w:rPr>
            </w:pPr>
            <w:r w:rsidRPr="007D3D40">
              <w:rPr>
                <w:lang w:val="en-GB"/>
              </w:rPr>
              <w:t xml:space="preserve">Draft </w:t>
            </w:r>
            <w:r w:rsidR="00A2111E" w:rsidRPr="007D3D40">
              <w:rPr>
                <w:lang w:val="en-GB"/>
              </w:rPr>
              <w:t>I</w:t>
            </w:r>
            <w:bookmarkStart w:id="0" w:name="_Ref446317644"/>
            <w:bookmarkEnd w:id="0"/>
            <w:r w:rsidR="00A2111E" w:rsidRPr="007D3D40">
              <w:rPr>
                <w:lang w:val="en-GB"/>
              </w:rPr>
              <w:t>ALA Guideline</w:t>
            </w:r>
          </w:p>
        </w:tc>
      </w:tr>
    </w:tbl>
    <w:p w14:paraId="02FE56A7" w14:textId="77777777" w:rsidR="00A2111E" w:rsidRPr="007D3D40" w:rsidRDefault="00A2111E" w:rsidP="00A2111E"/>
    <w:p w14:paraId="724EEDCD" w14:textId="77777777" w:rsidR="00A2111E" w:rsidRPr="007D3D40" w:rsidRDefault="00A2111E" w:rsidP="00A2111E"/>
    <w:p w14:paraId="5905C6F6" w14:textId="77777777" w:rsidR="00A2111E" w:rsidRPr="007D3D40" w:rsidRDefault="00A2111E" w:rsidP="00A2111E"/>
    <w:p w14:paraId="4DAEB517" w14:textId="77777777" w:rsidR="00A2111E" w:rsidRPr="007D3D40" w:rsidRDefault="00A2111E" w:rsidP="00A2111E"/>
    <w:p w14:paraId="42661882" w14:textId="77777777" w:rsidR="00A2111E" w:rsidRPr="007D3D40" w:rsidRDefault="00A2111E" w:rsidP="00A2111E">
      <w:pPr>
        <w:pStyle w:val="Documentnumber"/>
        <w:jc w:val="both"/>
      </w:pPr>
      <w:r w:rsidRPr="007D3D40">
        <w:t>####</w:t>
      </w:r>
    </w:p>
    <w:p w14:paraId="61C7154E" w14:textId="77777777" w:rsidR="00A2111E" w:rsidRPr="007D3D40" w:rsidRDefault="00A2111E" w:rsidP="00A2111E">
      <w:pPr>
        <w:jc w:val="both"/>
      </w:pPr>
    </w:p>
    <w:p w14:paraId="2D8948A0" w14:textId="71B73EBC" w:rsidR="00A2111E" w:rsidRPr="007D3D40" w:rsidRDefault="00861F69" w:rsidP="002C55E6">
      <w:pPr>
        <w:pStyle w:val="Documentname"/>
      </w:pPr>
      <w:r w:rsidRPr="007D3D40">
        <w:rPr>
          <w:bCs/>
        </w:rPr>
        <w:t>T</w:t>
      </w:r>
      <w:r w:rsidR="00A2111E" w:rsidRPr="007D3D40">
        <w:rPr>
          <w:bCs/>
        </w:rPr>
        <w:t>he</w:t>
      </w:r>
      <w:r w:rsidR="00A2111E" w:rsidRPr="007D3D40">
        <w:rPr>
          <w:bCs/>
          <w:color w:val="000000"/>
        </w:rPr>
        <w:t xml:space="preserve"> </w:t>
      </w:r>
      <w:r w:rsidRPr="007D3D40">
        <w:rPr>
          <w:bCs/>
        </w:rPr>
        <w:t>G</w:t>
      </w:r>
      <w:r w:rsidR="00A2111E" w:rsidRPr="007D3D40">
        <w:rPr>
          <w:bCs/>
        </w:rPr>
        <w:t>overnance</w:t>
      </w:r>
      <w:r w:rsidR="00A2111E" w:rsidRPr="007D3D40">
        <w:rPr>
          <w:bCs/>
          <w:color w:val="000000"/>
        </w:rPr>
        <w:t xml:space="preserve"> </w:t>
      </w:r>
      <w:r w:rsidR="00A2111E" w:rsidRPr="007D3D40">
        <w:rPr>
          <w:bCs/>
        </w:rPr>
        <w:t>of</w:t>
      </w:r>
      <w:r w:rsidR="00A2111E" w:rsidRPr="007D3D40">
        <w:rPr>
          <w:bCs/>
          <w:color w:val="000000"/>
        </w:rPr>
        <w:t xml:space="preserve"> </w:t>
      </w:r>
      <w:ins w:id="1" w:author="James Collocott" w:date="2018-10-24T14:26:00Z">
        <w:r w:rsidR="005909B0" w:rsidRPr="007D3D40">
          <w:rPr>
            <w:bCs/>
            <w:color w:val="000000"/>
          </w:rPr>
          <w:t>MARINE AIDS TO NAVIGATION (</w:t>
        </w:r>
      </w:ins>
      <w:r w:rsidRPr="007D3D40">
        <w:rPr>
          <w:bCs/>
        </w:rPr>
        <w:t>AtoN</w:t>
      </w:r>
      <w:ins w:id="2" w:author="James Collocott" w:date="2018-10-24T14:26:00Z">
        <w:r w:rsidR="005909B0" w:rsidRPr="007D3D40">
          <w:rPr>
            <w:bCs/>
          </w:rPr>
          <w:t>)</w:t>
        </w:r>
      </w:ins>
      <w:r w:rsidR="00A2111E" w:rsidRPr="007D3D40">
        <w:rPr>
          <w:bCs/>
          <w:color w:val="000000"/>
        </w:rPr>
        <w:t xml:space="preserve"> </w:t>
      </w:r>
      <w:r w:rsidRPr="007D3D40">
        <w:rPr>
          <w:bCs/>
        </w:rPr>
        <w:t>S</w:t>
      </w:r>
      <w:r w:rsidR="00A2111E" w:rsidRPr="007D3D40">
        <w:rPr>
          <w:bCs/>
        </w:rPr>
        <w:t>ervice</w:t>
      </w:r>
      <w:r w:rsidR="00A2111E" w:rsidRPr="007D3D40">
        <w:rPr>
          <w:bCs/>
          <w:color w:val="000000"/>
        </w:rPr>
        <w:t xml:space="preserve"> </w:t>
      </w:r>
      <w:r w:rsidRPr="007D3D40">
        <w:rPr>
          <w:bCs/>
        </w:rPr>
        <w:t>P</w:t>
      </w:r>
      <w:r w:rsidR="00A2111E" w:rsidRPr="007D3D40">
        <w:rPr>
          <w:bCs/>
        </w:rPr>
        <w:t>rovision</w:t>
      </w:r>
    </w:p>
    <w:p w14:paraId="06B3DC33" w14:textId="77777777" w:rsidR="00A2111E" w:rsidRPr="007D3D40" w:rsidRDefault="00A2111E" w:rsidP="00A2111E"/>
    <w:p w14:paraId="3D133B3D" w14:textId="77777777" w:rsidR="00A2111E" w:rsidRPr="007D3D40" w:rsidRDefault="00A2111E" w:rsidP="00A2111E"/>
    <w:p w14:paraId="25D45B2B" w14:textId="77777777" w:rsidR="00A2111E" w:rsidRPr="007D3D40" w:rsidRDefault="00A2111E" w:rsidP="00A2111E"/>
    <w:p w14:paraId="5EBA4973" w14:textId="77777777" w:rsidR="00A2111E" w:rsidRPr="007D3D40" w:rsidRDefault="00A2111E" w:rsidP="00A2111E"/>
    <w:p w14:paraId="2BA0AFE6" w14:textId="77777777" w:rsidR="00A2111E" w:rsidRPr="007D3D40" w:rsidRDefault="00A2111E" w:rsidP="00A2111E"/>
    <w:p w14:paraId="4E88CC57" w14:textId="77777777" w:rsidR="00A2111E" w:rsidRPr="007D3D40" w:rsidRDefault="00A2111E" w:rsidP="00A2111E"/>
    <w:p w14:paraId="711411E0" w14:textId="77777777" w:rsidR="00A2111E" w:rsidRPr="007D3D40" w:rsidRDefault="00A2111E" w:rsidP="00A2111E"/>
    <w:p w14:paraId="29FEAA46" w14:textId="77777777" w:rsidR="00A2111E" w:rsidRPr="007D3D40" w:rsidRDefault="00A2111E" w:rsidP="00A2111E"/>
    <w:p w14:paraId="29D7087D" w14:textId="77777777" w:rsidR="00A2111E" w:rsidRPr="007D3D40" w:rsidRDefault="00A2111E" w:rsidP="00A2111E"/>
    <w:p w14:paraId="396D5AB5" w14:textId="77777777" w:rsidR="00A2111E" w:rsidRPr="007D3D40" w:rsidRDefault="00A2111E" w:rsidP="00A2111E"/>
    <w:p w14:paraId="333DAD8B" w14:textId="77777777" w:rsidR="00A2111E" w:rsidRPr="007D3D40" w:rsidRDefault="00A2111E" w:rsidP="00A2111E"/>
    <w:p w14:paraId="60377487" w14:textId="77777777" w:rsidR="00A2111E" w:rsidRPr="007D3D40" w:rsidRDefault="00A2111E" w:rsidP="00A2111E"/>
    <w:p w14:paraId="4A7E4060" w14:textId="77777777" w:rsidR="00A2111E" w:rsidRPr="007D3D40" w:rsidRDefault="00A2111E" w:rsidP="00A2111E"/>
    <w:p w14:paraId="68787AD7" w14:textId="77777777" w:rsidR="00A2111E" w:rsidRPr="007D3D40" w:rsidRDefault="00A2111E" w:rsidP="00A2111E"/>
    <w:p w14:paraId="710D6D62" w14:textId="77777777" w:rsidR="00A2111E" w:rsidRPr="007D3D40" w:rsidRDefault="00A2111E" w:rsidP="00A2111E"/>
    <w:p w14:paraId="2B2A3C4B" w14:textId="77777777" w:rsidR="00A2111E" w:rsidRPr="007D3D40" w:rsidRDefault="00A2111E" w:rsidP="00A2111E"/>
    <w:p w14:paraId="0E57CE1C" w14:textId="77777777" w:rsidR="00A2111E" w:rsidRPr="007D3D40" w:rsidRDefault="00A2111E" w:rsidP="00A2111E"/>
    <w:p w14:paraId="598AB8E0" w14:textId="77777777" w:rsidR="00A2111E" w:rsidRPr="007D3D40" w:rsidRDefault="00A2111E" w:rsidP="00A2111E"/>
    <w:p w14:paraId="39E345C3" w14:textId="77777777" w:rsidR="00A2111E" w:rsidRPr="007D3D40" w:rsidRDefault="00A2111E" w:rsidP="00A2111E"/>
    <w:p w14:paraId="5EF82241" w14:textId="77777777" w:rsidR="00A2111E" w:rsidRPr="007D3D40" w:rsidRDefault="00A2111E" w:rsidP="00A2111E"/>
    <w:p w14:paraId="7046FE56" w14:textId="77777777" w:rsidR="00A2111E" w:rsidRPr="007D3D40" w:rsidRDefault="00A2111E" w:rsidP="00A2111E"/>
    <w:p w14:paraId="6E982A91" w14:textId="1B066D73" w:rsidR="00A2111E" w:rsidRPr="007D3D40" w:rsidRDefault="00A2111E" w:rsidP="00A2111E">
      <w:pPr>
        <w:pStyle w:val="Editionnumber"/>
      </w:pPr>
      <w:r w:rsidRPr="007D3D40">
        <w:t xml:space="preserve">Edition </w:t>
      </w:r>
      <w:r w:rsidR="00D37E25" w:rsidRPr="007D3D40">
        <w:t>1</w:t>
      </w:r>
      <w:r w:rsidRPr="007D3D40">
        <w:t>.0</w:t>
      </w:r>
    </w:p>
    <w:p w14:paraId="5EA5EA4B" w14:textId="1CD3572B" w:rsidR="00A2111E" w:rsidRPr="007D3D40" w:rsidRDefault="00A2111E" w:rsidP="00A2111E">
      <w:pPr>
        <w:pStyle w:val="Documentdate"/>
      </w:pPr>
      <w:r w:rsidRPr="007D3D40">
        <w:t>December 201</w:t>
      </w:r>
      <w:r w:rsidR="00D37E25" w:rsidRPr="007D3D40">
        <w:t>8</w:t>
      </w:r>
    </w:p>
    <w:p w14:paraId="1E1A358F" w14:textId="77777777" w:rsidR="00A2111E" w:rsidRPr="007D3D40" w:rsidRDefault="00A2111E" w:rsidP="00A2111E">
      <w:pPr>
        <w:sectPr w:rsidR="00A2111E" w:rsidRPr="007D3D40" w:rsidSect="00A2111E">
          <w:headerReference w:type="even" r:id="rId8"/>
          <w:headerReference w:type="default" r:id="rId9"/>
          <w:footerReference w:type="even" r:id="rId10"/>
          <w:footerReference w:type="default" r:id="rId11"/>
          <w:headerReference w:type="first" r:id="rId12"/>
          <w:footerReference w:type="first" r:id="rId13"/>
          <w:pgSz w:w="11906" w:h="16838" w:code="9"/>
          <w:pgMar w:top="567" w:right="1276" w:bottom="2495" w:left="1276" w:header="567" w:footer="567" w:gutter="0"/>
          <w:cols w:space="708"/>
          <w:docGrid w:linePitch="360"/>
        </w:sectPr>
      </w:pPr>
    </w:p>
    <w:p w14:paraId="6E858185" w14:textId="77777777" w:rsidR="00A2111E" w:rsidRPr="007D3D40" w:rsidRDefault="00A2111E" w:rsidP="00A2111E">
      <w:pPr>
        <w:pStyle w:val="BodyText"/>
      </w:pPr>
      <w:r w:rsidRPr="007D3D4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A2111E" w:rsidRPr="007D3D40" w14:paraId="6EF710B5" w14:textId="77777777" w:rsidTr="00F22C05">
        <w:tc>
          <w:tcPr>
            <w:tcW w:w="1908" w:type="dxa"/>
          </w:tcPr>
          <w:p w14:paraId="12C6AB9A" w14:textId="77777777" w:rsidR="00A2111E" w:rsidRPr="007D3D40" w:rsidRDefault="00A2111E" w:rsidP="00F22C05">
            <w:pPr>
              <w:pStyle w:val="Tableheading"/>
              <w:rPr>
                <w:lang w:val="en-GB"/>
              </w:rPr>
            </w:pPr>
            <w:r w:rsidRPr="007D3D40">
              <w:rPr>
                <w:lang w:val="en-GB"/>
              </w:rPr>
              <w:t>Date</w:t>
            </w:r>
          </w:p>
        </w:tc>
        <w:tc>
          <w:tcPr>
            <w:tcW w:w="3576" w:type="dxa"/>
          </w:tcPr>
          <w:p w14:paraId="6AB1F627" w14:textId="77777777" w:rsidR="00A2111E" w:rsidRPr="007D3D40" w:rsidRDefault="00A2111E" w:rsidP="00F22C05">
            <w:pPr>
              <w:pStyle w:val="Tableheading"/>
              <w:rPr>
                <w:lang w:val="en-GB"/>
              </w:rPr>
            </w:pPr>
            <w:r w:rsidRPr="007D3D40">
              <w:rPr>
                <w:lang w:val="en-GB"/>
              </w:rPr>
              <w:t>Page / Section Revised</w:t>
            </w:r>
          </w:p>
        </w:tc>
        <w:tc>
          <w:tcPr>
            <w:tcW w:w="5001" w:type="dxa"/>
          </w:tcPr>
          <w:p w14:paraId="483D33BF" w14:textId="77777777" w:rsidR="00A2111E" w:rsidRPr="007D3D40" w:rsidRDefault="00A2111E" w:rsidP="00F22C05">
            <w:pPr>
              <w:pStyle w:val="Tableheading"/>
              <w:rPr>
                <w:lang w:val="en-GB"/>
              </w:rPr>
            </w:pPr>
            <w:r w:rsidRPr="007D3D40">
              <w:rPr>
                <w:lang w:val="en-GB"/>
              </w:rPr>
              <w:t>Requirement for Revision</w:t>
            </w:r>
          </w:p>
        </w:tc>
      </w:tr>
      <w:tr w:rsidR="00A2111E" w:rsidRPr="007D3D40" w14:paraId="3C18BD03" w14:textId="77777777" w:rsidTr="00F22C05">
        <w:trPr>
          <w:trHeight w:val="851"/>
        </w:trPr>
        <w:tc>
          <w:tcPr>
            <w:tcW w:w="1908" w:type="dxa"/>
            <w:vAlign w:val="center"/>
          </w:tcPr>
          <w:p w14:paraId="1748E64B" w14:textId="77777777" w:rsidR="00A2111E" w:rsidRPr="007D3D40" w:rsidRDefault="00A2111E" w:rsidP="00F22C05">
            <w:pPr>
              <w:pStyle w:val="Tabletext"/>
            </w:pPr>
            <w:r w:rsidRPr="007D3D40">
              <w:t>To be added</w:t>
            </w:r>
          </w:p>
        </w:tc>
        <w:tc>
          <w:tcPr>
            <w:tcW w:w="3576" w:type="dxa"/>
            <w:vAlign w:val="center"/>
          </w:tcPr>
          <w:p w14:paraId="62B78C82" w14:textId="77777777" w:rsidR="00A2111E" w:rsidRPr="007D3D40" w:rsidRDefault="00A2111E" w:rsidP="00F22C05">
            <w:pPr>
              <w:pStyle w:val="Tabletext"/>
            </w:pPr>
            <w:r w:rsidRPr="007D3D40">
              <w:t>Whole document</w:t>
            </w:r>
          </w:p>
        </w:tc>
        <w:tc>
          <w:tcPr>
            <w:tcW w:w="5001" w:type="dxa"/>
            <w:vAlign w:val="center"/>
          </w:tcPr>
          <w:p w14:paraId="637EA6B9" w14:textId="77777777" w:rsidR="002C55E6" w:rsidRPr="007D3D40" w:rsidRDefault="002C55E6" w:rsidP="00F22C05">
            <w:pPr>
              <w:pStyle w:val="Tabletext"/>
            </w:pPr>
            <w:r w:rsidRPr="007D3D40">
              <w:t>First issue</w:t>
            </w:r>
          </w:p>
          <w:p w14:paraId="36963915" w14:textId="6FC10C78" w:rsidR="00A2111E" w:rsidRPr="007D3D40" w:rsidRDefault="00A2111E" w:rsidP="007D3D40">
            <w:pPr>
              <w:pStyle w:val="Tabletext"/>
            </w:pPr>
            <w:r w:rsidRPr="007D3D40">
              <w:t>New guideline on how a national Competent Authority can demonstrate proper governance of its obligation</w:t>
            </w:r>
            <w:r w:rsidR="00660A56" w:rsidRPr="007D3D40">
              <w:t xml:space="preserve"> under SOLAS Chapter V </w:t>
            </w:r>
            <w:r w:rsidRPr="007D3D40">
              <w:t xml:space="preserve">to provide an </w:t>
            </w:r>
            <w:proofErr w:type="gramStart"/>
            <w:r w:rsidRPr="007D3D40">
              <w:t>adequate aids</w:t>
            </w:r>
            <w:proofErr w:type="gramEnd"/>
            <w:r w:rsidRPr="007D3D40">
              <w:t xml:space="preserve"> to navigation service</w:t>
            </w:r>
            <w:r w:rsidR="00660A56" w:rsidRPr="007D3D40">
              <w:t>.</w:t>
            </w:r>
            <w:r w:rsidRPr="007D3D40">
              <w:t xml:space="preserve"> </w:t>
            </w:r>
          </w:p>
        </w:tc>
      </w:tr>
      <w:tr w:rsidR="00A2111E" w:rsidRPr="007D3D40" w14:paraId="1FBBD4BC" w14:textId="77777777" w:rsidTr="00F22C05">
        <w:trPr>
          <w:trHeight w:val="851"/>
        </w:trPr>
        <w:tc>
          <w:tcPr>
            <w:tcW w:w="1908" w:type="dxa"/>
            <w:vAlign w:val="center"/>
          </w:tcPr>
          <w:p w14:paraId="1C17E286" w14:textId="0CCEF907" w:rsidR="00A2111E" w:rsidRPr="007D3D40" w:rsidRDefault="00A2111E" w:rsidP="00F22C05">
            <w:pPr>
              <w:pStyle w:val="Tabletext"/>
            </w:pPr>
          </w:p>
        </w:tc>
        <w:tc>
          <w:tcPr>
            <w:tcW w:w="3576" w:type="dxa"/>
            <w:vAlign w:val="center"/>
          </w:tcPr>
          <w:p w14:paraId="5B59FEA0" w14:textId="77777777" w:rsidR="00A2111E" w:rsidRPr="007D3D40" w:rsidRDefault="00A2111E" w:rsidP="00F22C05">
            <w:pPr>
              <w:pStyle w:val="Tabletext"/>
            </w:pPr>
          </w:p>
        </w:tc>
        <w:tc>
          <w:tcPr>
            <w:tcW w:w="5001" w:type="dxa"/>
            <w:vAlign w:val="center"/>
          </w:tcPr>
          <w:p w14:paraId="268A3910" w14:textId="77777777" w:rsidR="00A2111E" w:rsidRPr="007D3D40" w:rsidRDefault="00A2111E" w:rsidP="00F22C05">
            <w:pPr>
              <w:pStyle w:val="Tabletext"/>
            </w:pPr>
          </w:p>
        </w:tc>
      </w:tr>
      <w:tr w:rsidR="00A2111E" w:rsidRPr="007D3D40" w14:paraId="30EFD8D9" w14:textId="77777777" w:rsidTr="00F22C05">
        <w:trPr>
          <w:trHeight w:val="851"/>
        </w:trPr>
        <w:tc>
          <w:tcPr>
            <w:tcW w:w="1908" w:type="dxa"/>
            <w:vAlign w:val="center"/>
          </w:tcPr>
          <w:p w14:paraId="03DCF370" w14:textId="77777777" w:rsidR="00A2111E" w:rsidRPr="007D3D40" w:rsidRDefault="00A2111E" w:rsidP="00F22C05">
            <w:pPr>
              <w:pStyle w:val="Tabletext"/>
            </w:pPr>
          </w:p>
        </w:tc>
        <w:tc>
          <w:tcPr>
            <w:tcW w:w="3576" w:type="dxa"/>
            <w:vAlign w:val="center"/>
          </w:tcPr>
          <w:p w14:paraId="4E73B992" w14:textId="77777777" w:rsidR="00A2111E" w:rsidRPr="007D3D40" w:rsidRDefault="00A2111E" w:rsidP="00F22C05">
            <w:pPr>
              <w:pStyle w:val="Tabletext"/>
            </w:pPr>
          </w:p>
        </w:tc>
        <w:tc>
          <w:tcPr>
            <w:tcW w:w="5001" w:type="dxa"/>
            <w:vAlign w:val="center"/>
          </w:tcPr>
          <w:p w14:paraId="48A3047C" w14:textId="77777777" w:rsidR="00A2111E" w:rsidRPr="007D3D40" w:rsidRDefault="00A2111E" w:rsidP="00F22C05">
            <w:pPr>
              <w:pStyle w:val="Tabletext"/>
            </w:pPr>
          </w:p>
        </w:tc>
      </w:tr>
      <w:tr w:rsidR="00A2111E" w:rsidRPr="007D3D40" w14:paraId="36280373" w14:textId="77777777" w:rsidTr="00F22C05">
        <w:trPr>
          <w:trHeight w:val="851"/>
        </w:trPr>
        <w:tc>
          <w:tcPr>
            <w:tcW w:w="1908" w:type="dxa"/>
            <w:vAlign w:val="center"/>
          </w:tcPr>
          <w:p w14:paraId="7C5EC177" w14:textId="77777777" w:rsidR="00A2111E" w:rsidRPr="007D3D40" w:rsidRDefault="00A2111E" w:rsidP="00F22C05">
            <w:pPr>
              <w:pStyle w:val="Tabletext"/>
            </w:pPr>
          </w:p>
        </w:tc>
        <w:tc>
          <w:tcPr>
            <w:tcW w:w="3576" w:type="dxa"/>
            <w:vAlign w:val="center"/>
          </w:tcPr>
          <w:p w14:paraId="5A30DAC1" w14:textId="77777777" w:rsidR="00A2111E" w:rsidRPr="007D3D40" w:rsidRDefault="00A2111E" w:rsidP="00F22C05">
            <w:pPr>
              <w:pStyle w:val="Tabletext"/>
            </w:pPr>
          </w:p>
        </w:tc>
        <w:tc>
          <w:tcPr>
            <w:tcW w:w="5001" w:type="dxa"/>
            <w:vAlign w:val="center"/>
          </w:tcPr>
          <w:p w14:paraId="1F4506F1" w14:textId="77777777" w:rsidR="00A2111E" w:rsidRPr="007D3D40" w:rsidRDefault="00A2111E" w:rsidP="00F22C05">
            <w:pPr>
              <w:pStyle w:val="Tabletext"/>
            </w:pPr>
          </w:p>
        </w:tc>
      </w:tr>
      <w:tr w:rsidR="00A2111E" w:rsidRPr="007D3D40" w14:paraId="0208F730" w14:textId="77777777" w:rsidTr="00F22C05">
        <w:trPr>
          <w:trHeight w:val="851"/>
        </w:trPr>
        <w:tc>
          <w:tcPr>
            <w:tcW w:w="1908" w:type="dxa"/>
            <w:vAlign w:val="center"/>
          </w:tcPr>
          <w:p w14:paraId="38191996" w14:textId="77777777" w:rsidR="00A2111E" w:rsidRPr="007D3D40" w:rsidRDefault="00A2111E" w:rsidP="00F22C05">
            <w:pPr>
              <w:pStyle w:val="Tabletext"/>
            </w:pPr>
          </w:p>
        </w:tc>
        <w:tc>
          <w:tcPr>
            <w:tcW w:w="3576" w:type="dxa"/>
            <w:vAlign w:val="center"/>
          </w:tcPr>
          <w:p w14:paraId="35F75BEC" w14:textId="77777777" w:rsidR="00A2111E" w:rsidRPr="007D3D40" w:rsidRDefault="00A2111E" w:rsidP="00F22C05">
            <w:pPr>
              <w:pStyle w:val="Tabletext"/>
            </w:pPr>
          </w:p>
        </w:tc>
        <w:tc>
          <w:tcPr>
            <w:tcW w:w="5001" w:type="dxa"/>
            <w:vAlign w:val="center"/>
          </w:tcPr>
          <w:p w14:paraId="6D8E2AB3" w14:textId="77777777" w:rsidR="00A2111E" w:rsidRPr="007D3D40" w:rsidRDefault="00A2111E" w:rsidP="00F22C05">
            <w:pPr>
              <w:pStyle w:val="Tabletext"/>
            </w:pPr>
          </w:p>
        </w:tc>
      </w:tr>
      <w:tr w:rsidR="00A2111E" w:rsidRPr="007D3D40" w14:paraId="66431E99" w14:textId="77777777" w:rsidTr="00F22C05">
        <w:trPr>
          <w:trHeight w:val="851"/>
        </w:trPr>
        <w:tc>
          <w:tcPr>
            <w:tcW w:w="1908" w:type="dxa"/>
            <w:vAlign w:val="center"/>
          </w:tcPr>
          <w:p w14:paraId="2CFF9E1E" w14:textId="77777777" w:rsidR="00A2111E" w:rsidRPr="007D3D40" w:rsidRDefault="00A2111E" w:rsidP="00F22C05">
            <w:pPr>
              <w:pStyle w:val="Tabletext"/>
            </w:pPr>
          </w:p>
        </w:tc>
        <w:tc>
          <w:tcPr>
            <w:tcW w:w="3576" w:type="dxa"/>
            <w:vAlign w:val="center"/>
          </w:tcPr>
          <w:p w14:paraId="6561A8C9" w14:textId="77777777" w:rsidR="00A2111E" w:rsidRPr="007D3D40" w:rsidRDefault="00A2111E" w:rsidP="00F22C05">
            <w:pPr>
              <w:pStyle w:val="Tabletext"/>
            </w:pPr>
          </w:p>
        </w:tc>
        <w:tc>
          <w:tcPr>
            <w:tcW w:w="5001" w:type="dxa"/>
            <w:vAlign w:val="center"/>
          </w:tcPr>
          <w:p w14:paraId="6E95073A" w14:textId="77777777" w:rsidR="00A2111E" w:rsidRPr="007D3D40" w:rsidRDefault="00A2111E" w:rsidP="00F22C05">
            <w:pPr>
              <w:pStyle w:val="Tabletext"/>
            </w:pPr>
          </w:p>
        </w:tc>
      </w:tr>
      <w:tr w:rsidR="00A2111E" w:rsidRPr="007D3D40" w14:paraId="28B7D7EE" w14:textId="77777777" w:rsidTr="00F22C05">
        <w:trPr>
          <w:trHeight w:val="851"/>
        </w:trPr>
        <w:tc>
          <w:tcPr>
            <w:tcW w:w="1908" w:type="dxa"/>
            <w:vAlign w:val="center"/>
          </w:tcPr>
          <w:p w14:paraId="37F9CE64" w14:textId="77777777" w:rsidR="00A2111E" w:rsidRPr="007D3D40" w:rsidRDefault="00A2111E" w:rsidP="00F22C05">
            <w:pPr>
              <w:pStyle w:val="Tabletext"/>
            </w:pPr>
          </w:p>
        </w:tc>
        <w:tc>
          <w:tcPr>
            <w:tcW w:w="3576" w:type="dxa"/>
            <w:vAlign w:val="center"/>
          </w:tcPr>
          <w:p w14:paraId="056FA102" w14:textId="77777777" w:rsidR="00A2111E" w:rsidRPr="007D3D40" w:rsidRDefault="00A2111E" w:rsidP="00F22C05">
            <w:pPr>
              <w:pStyle w:val="Tabletext"/>
            </w:pPr>
          </w:p>
        </w:tc>
        <w:tc>
          <w:tcPr>
            <w:tcW w:w="5001" w:type="dxa"/>
            <w:vAlign w:val="center"/>
          </w:tcPr>
          <w:p w14:paraId="26807290" w14:textId="77777777" w:rsidR="00A2111E" w:rsidRPr="007D3D40" w:rsidRDefault="00A2111E" w:rsidP="00F22C05">
            <w:pPr>
              <w:pStyle w:val="Tabletext"/>
            </w:pPr>
          </w:p>
        </w:tc>
      </w:tr>
    </w:tbl>
    <w:p w14:paraId="2FE3823B" w14:textId="77777777" w:rsidR="00A2111E" w:rsidRPr="007D3D40" w:rsidRDefault="00A2111E" w:rsidP="00A2111E"/>
    <w:p w14:paraId="4607D0D3" w14:textId="77777777" w:rsidR="00A2111E" w:rsidRPr="007D3D40" w:rsidRDefault="00A2111E" w:rsidP="00A2111E">
      <w:pPr>
        <w:spacing w:after="200" w:line="276" w:lineRule="auto"/>
      </w:pPr>
      <w:r w:rsidRPr="007D3D40">
        <w:br w:type="page"/>
      </w:r>
    </w:p>
    <w:p w14:paraId="34E2FBC1" w14:textId="77777777" w:rsidR="00A2111E" w:rsidRPr="007D3D40" w:rsidRDefault="00A2111E" w:rsidP="00A2111E">
      <w:pPr>
        <w:spacing w:after="200" w:line="276" w:lineRule="auto"/>
        <w:sectPr w:rsidR="00A2111E" w:rsidRPr="007D3D40" w:rsidSect="00F22C0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D2B14AE" w14:textId="3D87D63A" w:rsidR="009D739A" w:rsidRPr="007D3D40" w:rsidRDefault="00A2111E">
      <w:pPr>
        <w:pStyle w:val="TOC1"/>
        <w:rPr>
          <w:ins w:id="4" w:author="Kevin Gregory" w:date="2018-10-17T09:57:00Z"/>
          <w:rFonts w:eastAsiaTheme="minorEastAsia"/>
          <w:b w:val="0"/>
          <w:noProof w:val="0"/>
          <w:color w:val="auto"/>
          <w:lang w:eastAsia="en-GB"/>
        </w:rPr>
      </w:pPr>
      <w:r w:rsidRPr="007D3D40">
        <w:rPr>
          <w:rFonts w:eastAsia="Times New Roman" w:cs="Times New Roman"/>
          <w:b w:val="0"/>
          <w:noProof w:val="0"/>
          <w:szCs w:val="20"/>
        </w:rPr>
        <w:lastRenderedPageBreak/>
        <w:fldChar w:fldCharType="begin"/>
      </w:r>
      <w:r w:rsidRPr="007D3D40">
        <w:rPr>
          <w:rFonts w:eastAsia="Times New Roman" w:cs="Times New Roman"/>
          <w:b w:val="0"/>
          <w:noProof w:val="0"/>
          <w:szCs w:val="20"/>
        </w:rPr>
        <w:instrText xml:space="preserve"> TOC \o "1-3" \t "Annex,4,Appendix,5" </w:instrText>
      </w:r>
      <w:r w:rsidRPr="007D3D40">
        <w:rPr>
          <w:rFonts w:eastAsia="Times New Roman" w:cs="Times New Roman"/>
          <w:b w:val="0"/>
          <w:noProof w:val="0"/>
          <w:szCs w:val="20"/>
        </w:rPr>
        <w:fldChar w:fldCharType="separate"/>
      </w:r>
      <w:ins w:id="5" w:author="Kevin Gregory" w:date="2018-10-17T09:57:00Z">
        <w:r w:rsidR="009D739A" w:rsidRPr="007D3D40">
          <w:rPr>
            <w:noProof w:val="0"/>
          </w:rPr>
          <w:t>1.</w:t>
        </w:r>
        <w:r w:rsidR="009D739A" w:rsidRPr="007D3D40">
          <w:rPr>
            <w:rFonts w:eastAsiaTheme="minorEastAsia"/>
            <w:b w:val="0"/>
            <w:noProof w:val="0"/>
            <w:color w:val="auto"/>
            <w:lang w:eastAsia="en-GB"/>
          </w:rPr>
          <w:tab/>
        </w:r>
        <w:r w:rsidR="009D739A" w:rsidRPr="007D3D40">
          <w:rPr>
            <w:noProof w:val="0"/>
          </w:rPr>
          <w:t>INTRODUCTION</w:t>
        </w:r>
        <w:r w:rsidR="009D739A" w:rsidRPr="007D3D40">
          <w:rPr>
            <w:noProof w:val="0"/>
          </w:rPr>
          <w:tab/>
        </w:r>
        <w:r w:rsidR="009D739A" w:rsidRPr="007D3D40">
          <w:rPr>
            <w:noProof w:val="0"/>
          </w:rPr>
          <w:fldChar w:fldCharType="begin"/>
        </w:r>
        <w:r w:rsidR="009D739A" w:rsidRPr="007D3D40">
          <w:rPr>
            <w:noProof w:val="0"/>
          </w:rPr>
          <w:instrText xml:space="preserve"> PAGEREF _Toc527533573 \h </w:instrText>
        </w:r>
      </w:ins>
      <w:r w:rsidR="009D739A" w:rsidRPr="007D3D40">
        <w:rPr>
          <w:noProof w:val="0"/>
        </w:rPr>
      </w:r>
      <w:r w:rsidR="009D739A" w:rsidRPr="007D3D40">
        <w:rPr>
          <w:noProof w:val="0"/>
        </w:rPr>
        <w:fldChar w:fldCharType="separate"/>
      </w:r>
      <w:ins w:id="6" w:author="Kevin Gregory" w:date="2018-10-17T09:57:00Z">
        <w:r w:rsidR="009D739A" w:rsidRPr="007D3D40">
          <w:rPr>
            <w:noProof w:val="0"/>
          </w:rPr>
          <w:t>4</w:t>
        </w:r>
        <w:r w:rsidR="009D739A" w:rsidRPr="007D3D40">
          <w:rPr>
            <w:noProof w:val="0"/>
          </w:rPr>
          <w:fldChar w:fldCharType="end"/>
        </w:r>
      </w:ins>
    </w:p>
    <w:p w14:paraId="28C549EE" w14:textId="733DF4F2" w:rsidR="009D739A" w:rsidRPr="007D3D40" w:rsidRDefault="009D739A">
      <w:pPr>
        <w:pStyle w:val="TOC2"/>
        <w:rPr>
          <w:ins w:id="7" w:author="Kevin Gregory" w:date="2018-10-17T09:57:00Z"/>
          <w:rFonts w:eastAsiaTheme="minorEastAsia"/>
          <w:noProof w:val="0"/>
          <w:color w:val="auto"/>
          <w:lang w:eastAsia="en-GB"/>
        </w:rPr>
      </w:pPr>
      <w:ins w:id="8" w:author="Kevin Gregory" w:date="2018-10-17T09:57:00Z">
        <w:r w:rsidRPr="007D3D40">
          <w:rPr>
            <w:rFonts w:ascii="Arial" w:hAnsi="Arial"/>
            <w:noProof w:val="0"/>
          </w:rPr>
          <w:t>1.1</w:t>
        </w:r>
        <w:r w:rsidRPr="007D3D40">
          <w:rPr>
            <w:rFonts w:eastAsiaTheme="minorEastAsia"/>
            <w:noProof w:val="0"/>
            <w:color w:val="auto"/>
            <w:lang w:eastAsia="en-GB"/>
          </w:rPr>
          <w:tab/>
        </w:r>
        <w:r w:rsidRPr="007D3D40">
          <w:rPr>
            <w:noProof w:val="0"/>
          </w:rPr>
          <w:t>Overview</w:t>
        </w:r>
        <w:r w:rsidRPr="007D3D40">
          <w:rPr>
            <w:noProof w:val="0"/>
          </w:rPr>
          <w:tab/>
        </w:r>
        <w:r w:rsidRPr="007D3D40">
          <w:rPr>
            <w:noProof w:val="0"/>
          </w:rPr>
          <w:fldChar w:fldCharType="begin"/>
        </w:r>
        <w:r w:rsidRPr="007D3D40">
          <w:rPr>
            <w:noProof w:val="0"/>
          </w:rPr>
          <w:instrText xml:space="preserve"> PAGEREF _Toc527533574 \h </w:instrText>
        </w:r>
      </w:ins>
      <w:r w:rsidRPr="007D3D40">
        <w:rPr>
          <w:noProof w:val="0"/>
        </w:rPr>
      </w:r>
      <w:r w:rsidRPr="007D3D40">
        <w:rPr>
          <w:noProof w:val="0"/>
        </w:rPr>
        <w:fldChar w:fldCharType="separate"/>
      </w:r>
      <w:ins w:id="9" w:author="Kevin Gregory" w:date="2018-10-17T09:57:00Z">
        <w:r w:rsidRPr="007D3D40">
          <w:rPr>
            <w:noProof w:val="0"/>
          </w:rPr>
          <w:t>4</w:t>
        </w:r>
        <w:r w:rsidRPr="007D3D40">
          <w:rPr>
            <w:noProof w:val="0"/>
          </w:rPr>
          <w:fldChar w:fldCharType="end"/>
        </w:r>
      </w:ins>
    </w:p>
    <w:p w14:paraId="33B1E689" w14:textId="4C5CF9F1" w:rsidR="009D739A" w:rsidRPr="007D3D40" w:rsidRDefault="009D739A">
      <w:pPr>
        <w:pStyle w:val="TOC2"/>
        <w:rPr>
          <w:ins w:id="10" w:author="Kevin Gregory" w:date="2018-10-17T09:57:00Z"/>
          <w:rFonts w:eastAsiaTheme="minorEastAsia"/>
          <w:noProof w:val="0"/>
          <w:color w:val="auto"/>
          <w:lang w:eastAsia="en-GB"/>
        </w:rPr>
      </w:pPr>
      <w:ins w:id="11" w:author="Kevin Gregory" w:date="2018-10-17T09:57:00Z">
        <w:r w:rsidRPr="007D3D40">
          <w:rPr>
            <w:rFonts w:ascii="Arial" w:hAnsi="Arial"/>
            <w:noProof w:val="0"/>
          </w:rPr>
          <w:t>1.2</w:t>
        </w:r>
        <w:r w:rsidRPr="007D3D40">
          <w:rPr>
            <w:rFonts w:eastAsiaTheme="minorEastAsia"/>
            <w:noProof w:val="0"/>
            <w:color w:val="auto"/>
            <w:lang w:eastAsia="en-GB"/>
          </w:rPr>
          <w:tab/>
        </w:r>
        <w:r w:rsidRPr="007D3D40">
          <w:rPr>
            <w:noProof w:val="0"/>
          </w:rPr>
          <w:t>Aim and Objective</w:t>
        </w:r>
        <w:r w:rsidRPr="007D3D40">
          <w:rPr>
            <w:noProof w:val="0"/>
          </w:rPr>
          <w:tab/>
        </w:r>
        <w:r w:rsidRPr="007D3D40">
          <w:rPr>
            <w:noProof w:val="0"/>
          </w:rPr>
          <w:fldChar w:fldCharType="begin"/>
        </w:r>
        <w:r w:rsidRPr="007D3D40">
          <w:rPr>
            <w:noProof w:val="0"/>
          </w:rPr>
          <w:instrText xml:space="preserve"> PAGEREF _Toc527533575 \h </w:instrText>
        </w:r>
      </w:ins>
      <w:r w:rsidRPr="007D3D40">
        <w:rPr>
          <w:noProof w:val="0"/>
        </w:rPr>
      </w:r>
      <w:r w:rsidRPr="007D3D40">
        <w:rPr>
          <w:noProof w:val="0"/>
        </w:rPr>
        <w:fldChar w:fldCharType="separate"/>
      </w:r>
      <w:ins w:id="12" w:author="Kevin Gregory" w:date="2018-10-17T09:57:00Z">
        <w:r w:rsidRPr="007D3D40">
          <w:rPr>
            <w:noProof w:val="0"/>
          </w:rPr>
          <w:t>4</w:t>
        </w:r>
        <w:r w:rsidRPr="007D3D40">
          <w:rPr>
            <w:noProof w:val="0"/>
          </w:rPr>
          <w:fldChar w:fldCharType="end"/>
        </w:r>
      </w:ins>
    </w:p>
    <w:p w14:paraId="4AE5DCA7" w14:textId="521684A6" w:rsidR="009D739A" w:rsidRPr="007D3D40" w:rsidRDefault="009D739A">
      <w:pPr>
        <w:pStyle w:val="TOC1"/>
        <w:rPr>
          <w:ins w:id="13" w:author="Kevin Gregory" w:date="2018-10-17T09:57:00Z"/>
          <w:rFonts w:eastAsiaTheme="minorEastAsia"/>
          <w:b w:val="0"/>
          <w:noProof w:val="0"/>
          <w:color w:val="auto"/>
          <w:lang w:eastAsia="en-GB"/>
        </w:rPr>
      </w:pPr>
      <w:ins w:id="14" w:author="Kevin Gregory" w:date="2018-10-17T09:57:00Z">
        <w:r w:rsidRPr="007D3D40">
          <w:rPr>
            <w:noProof w:val="0"/>
          </w:rPr>
          <w:t>2.</w:t>
        </w:r>
        <w:r w:rsidRPr="007D3D40">
          <w:rPr>
            <w:rFonts w:eastAsiaTheme="minorEastAsia"/>
            <w:b w:val="0"/>
            <w:noProof w:val="0"/>
            <w:color w:val="auto"/>
            <w:lang w:eastAsia="en-GB"/>
          </w:rPr>
          <w:tab/>
        </w:r>
        <w:r w:rsidRPr="007D3D40">
          <w:rPr>
            <w:noProof w:val="0"/>
          </w:rPr>
          <w:t>THE PROPER GOVERNANCE OF ATON SERVICES</w:t>
        </w:r>
        <w:r w:rsidRPr="007D3D40">
          <w:rPr>
            <w:noProof w:val="0"/>
          </w:rPr>
          <w:tab/>
        </w:r>
        <w:r w:rsidRPr="007D3D40">
          <w:rPr>
            <w:noProof w:val="0"/>
          </w:rPr>
          <w:fldChar w:fldCharType="begin"/>
        </w:r>
        <w:r w:rsidRPr="007D3D40">
          <w:rPr>
            <w:noProof w:val="0"/>
          </w:rPr>
          <w:instrText xml:space="preserve"> PAGEREF _Toc527533576 \h </w:instrText>
        </w:r>
      </w:ins>
      <w:r w:rsidRPr="007D3D40">
        <w:rPr>
          <w:noProof w:val="0"/>
        </w:rPr>
      </w:r>
      <w:r w:rsidRPr="007D3D40">
        <w:rPr>
          <w:noProof w:val="0"/>
        </w:rPr>
        <w:fldChar w:fldCharType="separate"/>
      </w:r>
      <w:ins w:id="15" w:author="Kevin Gregory" w:date="2018-10-17T09:57:00Z">
        <w:r w:rsidRPr="007D3D40">
          <w:rPr>
            <w:noProof w:val="0"/>
          </w:rPr>
          <w:t>5</w:t>
        </w:r>
        <w:r w:rsidRPr="007D3D40">
          <w:rPr>
            <w:noProof w:val="0"/>
          </w:rPr>
          <w:fldChar w:fldCharType="end"/>
        </w:r>
      </w:ins>
    </w:p>
    <w:p w14:paraId="6F4EC610" w14:textId="38D11A20" w:rsidR="009D739A" w:rsidRPr="007D3D40" w:rsidRDefault="009D739A">
      <w:pPr>
        <w:pStyle w:val="TOC2"/>
        <w:rPr>
          <w:ins w:id="16" w:author="Kevin Gregory" w:date="2018-10-17T09:57:00Z"/>
          <w:rFonts w:eastAsiaTheme="minorEastAsia"/>
          <w:noProof w:val="0"/>
          <w:color w:val="auto"/>
          <w:lang w:eastAsia="en-GB"/>
        </w:rPr>
      </w:pPr>
      <w:ins w:id="17" w:author="Kevin Gregory" w:date="2018-10-17T09:57:00Z">
        <w:r w:rsidRPr="007D3D40">
          <w:rPr>
            <w:noProof w:val="0"/>
            <w:lang w:eastAsia="de-DE"/>
          </w:rPr>
          <w:t>2.1</w:t>
        </w:r>
        <w:r w:rsidRPr="007D3D40">
          <w:rPr>
            <w:rFonts w:eastAsiaTheme="minorEastAsia"/>
            <w:noProof w:val="0"/>
            <w:color w:val="auto"/>
            <w:lang w:eastAsia="en-GB"/>
          </w:rPr>
          <w:tab/>
        </w:r>
        <w:r w:rsidRPr="007D3D40">
          <w:rPr>
            <w:noProof w:val="0"/>
            <w:lang w:eastAsia="de-DE"/>
          </w:rPr>
          <w:t>National Maritime Legislation</w:t>
        </w:r>
        <w:r w:rsidRPr="007D3D40">
          <w:rPr>
            <w:noProof w:val="0"/>
          </w:rPr>
          <w:tab/>
        </w:r>
        <w:r w:rsidRPr="007D3D40">
          <w:rPr>
            <w:noProof w:val="0"/>
          </w:rPr>
          <w:fldChar w:fldCharType="begin"/>
        </w:r>
        <w:r w:rsidRPr="007D3D40">
          <w:rPr>
            <w:noProof w:val="0"/>
          </w:rPr>
          <w:instrText xml:space="preserve"> PAGEREF _Toc527533577 \h </w:instrText>
        </w:r>
      </w:ins>
      <w:r w:rsidRPr="007D3D40">
        <w:rPr>
          <w:noProof w:val="0"/>
        </w:rPr>
      </w:r>
      <w:r w:rsidRPr="007D3D40">
        <w:rPr>
          <w:noProof w:val="0"/>
        </w:rPr>
        <w:fldChar w:fldCharType="separate"/>
      </w:r>
      <w:ins w:id="18" w:author="Kevin Gregory" w:date="2018-10-17T09:57:00Z">
        <w:r w:rsidRPr="007D3D40">
          <w:rPr>
            <w:noProof w:val="0"/>
          </w:rPr>
          <w:t>5</w:t>
        </w:r>
        <w:r w:rsidRPr="007D3D40">
          <w:rPr>
            <w:noProof w:val="0"/>
          </w:rPr>
          <w:fldChar w:fldCharType="end"/>
        </w:r>
      </w:ins>
    </w:p>
    <w:p w14:paraId="3C113405" w14:textId="320F0544" w:rsidR="009D739A" w:rsidRPr="007D3D40" w:rsidRDefault="009D739A">
      <w:pPr>
        <w:pStyle w:val="TOC2"/>
        <w:rPr>
          <w:ins w:id="19" w:author="Kevin Gregory" w:date="2018-10-17T09:57:00Z"/>
          <w:rFonts w:eastAsiaTheme="minorEastAsia"/>
          <w:noProof w:val="0"/>
          <w:color w:val="auto"/>
          <w:lang w:eastAsia="en-GB"/>
        </w:rPr>
      </w:pPr>
      <w:ins w:id="20" w:author="Kevin Gregory" w:date="2018-10-17T09:57:00Z">
        <w:r w:rsidRPr="007D3D40">
          <w:rPr>
            <w:noProof w:val="0"/>
            <w:lang w:eastAsia="zh-CN"/>
          </w:rPr>
          <w:t>2.2</w:t>
        </w:r>
        <w:r w:rsidRPr="007D3D40">
          <w:rPr>
            <w:rFonts w:eastAsiaTheme="minorEastAsia"/>
            <w:noProof w:val="0"/>
            <w:color w:val="auto"/>
            <w:lang w:eastAsia="en-GB"/>
          </w:rPr>
          <w:tab/>
        </w:r>
        <w:r w:rsidRPr="007D3D40">
          <w:rPr>
            <w:noProof w:val="0"/>
            <w:lang w:eastAsia="zh-CN"/>
          </w:rPr>
          <w:t>Funding AtoN Services</w:t>
        </w:r>
        <w:r w:rsidRPr="007D3D40">
          <w:rPr>
            <w:noProof w:val="0"/>
          </w:rPr>
          <w:tab/>
        </w:r>
        <w:r w:rsidRPr="007D3D40">
          <w:rPr>
            <w:noProof w:val="0"/>
          </w:rPr>
          <w:fldChar w:fldCharType="begin"/>
        </w:r>
        <w:r w:rsidRPr="007D3D40">
          <w:rPr>
            <w:noProof w:val="0"/>
          </w:rPr>
          <w:instrText xml:space="preserve"> PAGEREF _Toc527533578 \h </w:instrText>
        </w:r>
      </w:ins>
      <w:r w:rsidRPr="007D3D40">
        <w:rPr>
          <w:noProof w:val="0"/>
        </w:rPr>
      </w:r>
      <w:r w:rsidRPr="007D3D40">
        <w:rPr>
          <w:noProof w:val="0"/>
        </w:rPr>
        <w:fldChar w:fldCharType="separate"/>
      </w:r>
      <w:ins w:id="21" w:author="Kevin Gregory" w:date="2018-10-17T09:57:00Z">
        <w:r w:rsidRPr="007D3D40">
          <w:rPr>
            <w:noProof w:val="0"/>
          </w:rPr>
          <w:t>5</w:t>
        </w:r>
        <w:r w:rsidRPr="007D3D40">
          <w:rPr>
            <w:noProof w:val="0"/>
          </w:rPr>
          <w:fldChar w:fldCharType="end"/>
        </w:r>
      </w:ins>
    </w:p>
    <w:p w14:paraId="7B058658" w14:textId="5AE525AF" w:rsidR="009D739A" w:rsidRPr="007D3D40" w:rsidRDefault="009D739A">
      <w:pPr>
        <w:pStyle w:val="TOC2"/>
        <w:rPr>
          <w:ins w:id="22" w:author="Kevin Gregory" w:date="2018-10-17T09:57:00Z"/>
          <w:rFonts w:eastAsiaTheme="minorEastAsia"/>
          <w:noProof w:val="0"/>
          <w:color w:val="auto"/>
          <w:lang w:eastAsia="en-GB"/>
        </w:rPr>
      </w:pPr>
      <w:ins w:id="23" w:author="Kevin Gregory" w:date="2018-10-17T09:57:00Z">
        <w:r w:rsidRPr="007D3D40">
          <w:rPr>
            <w:rFonts w:eastAsia="Times New Roman"/>
            <w:noProof w:val="0"/>
            <w:lang w:eastAsia="en-GB"/>
          </w:rPr>
          <w:t>2.3</w:t>
        </w:r>
        <w:r w:rsidRPr="007D3D40">
          <w:rPr>
            <w:rFonts w:eastAsiaTheme="minorEastAsia"/>
            <w:noProof w:val="0"/>
            <w:color w:val="auto"/>
            <w:lang w:eastAsia="en-GB"/>
          </w:rPr>
          <w:tab/>
        </w:r>
        <w:r w:rsidRPr="007D3D40">
          <w:rPr>
            <w:rFonts w:eastAsia="Times New Roman"/>
            <w:noProof w:val="0"/>
            <w:lang w:eastAsia="en-GB"/>
          </w:rPr>
          <w:t>The Administration of proper Governance to meet IALA Standards</w:t>
        </w:r>
        <w:r w:rsidRPr="007D3D40">
          <w:rPr>
            <w:noProof w:val="0"/>
          </w:rPr>
          <w:tab/>
        </w:r>
        <w:r w:rsidRPr="007D3D40">
          <w:rPr>
            <w:noProof w:val="0"/>
          </w:rPr>
          <w:fldChar w:fldCharType="begin"/>
        </w:r>
        <w:r w:rsidRPr="007D3D40">
          <w:rPr>
            <w:noProof w:val="0"/>
          </w:rPr>
          <w:instrText xml:space="preserve"> PAGEREF _Toc527533579 \h </w:instrText>
        </w:r>
      </w:ins>
      <w:r w:rsidRPr="007D3D40">
        <w:rPr>
          <w:noProof w:val="0"/>
        </w:rPr>
      </w:r>
      <w:r w:rsidRPr="007D3D40">
        <w:rPr>
          <w:noProof w:val="0"/>
        </w:rPr>
        <w:fldChar w:fldCharType="separate"/>
      </w:r>
      <w:ins w:id="24" w:author="Kevin Gregory" w:date="2018-10-17T09:57:00Z">
        <w:r w:rsidRPr="007D3D40">
          <w:rPr>
            <w:noProof w:val="0"/>
          </w:rPr>
          <w:t>6</w:t>
        </w:r>
        <w:r w:rsidRPr="007D3D40">
          <w:rPr>
            <w:noProof w:val="0"/>
          </w:rPr>
          <w:fldChar w:fldCharType="end"/>
        </w:r>
      </w:ins>
    </w:p>
    <w:p w14:paraId="1DFFD8B4" w14:textId="56AE3365" w:rsidR="009D739A" w:rsidRPr="007D3D40" w:rsidRDefault="009D739A">
      <w:pPr>
        <w:pStyle w:val="TOC3"/>
        <w:tabs>
          <w:tab w:val="right" w:leader="dot" w:pos="9016"/>
        </w:tabs>
        <w:rPr>
          <w:ins w:id="25" w:author="Kevin Gregory" w:date="2018-10-17T09:57:00Z"/>
          <w:rFonts w:eastAsiaTheme="minorEastAsia"/>
          <w:sz w:val="22"/>
          <w:lang w:eastAsia="en-GB"/>
        </w:rPr>
      </w:pPr>
      <w:ins w:id="26" w:author="Kevin Gregory" w:date="2018-10-17T09:57:00Z">
        <w:r w:rsidRPr="007D3D40">
          <w:t>2.3.1 Standard</w:t>
        </w:r>
        <w:r w:rsidRPr="007D3D40">
          <w:rPr>
            <w:rFonts w:eastAsia="Times New Roman"/>
            <w:lang w:eastAsia="en-GB"/>
          </w:rPr>
          <w:t xml:space="preserve"> 1010 – AtoN Planning and Service Requirements:</w:t>
        </w:r>
        <w:r w:rsidRPr="007D3D40">
          <w:tab/>
        </w:r>
        <w:r w:rsidRPr="007D3D40">
          <w:fldChar w:fldCharType="begin"/>
        </w:r>
        <w:r w:rsidRPr="007D3D40">
          <w:instrText xml:space="preserve"> PAGEREF _Toc527533580 \h </w:instrText>
        </w:r>
      </w:ins>
      <w:r w:rsidRPr="007D3D40">
        <w:fldChar w:fldCharType="separate"/>
      </w:r>
      <w:ins w:id="27" w:author="Kevin Gregory" w:date="2018-10-17T09:57:00Z">
        <w:r w:rsidRPr="007D3D40">
          <w:t>6</w:t>
        </w:r>
        <w:r w:rsidRPr="007D3D40">
          <w:fldChar w:fldCharType="end"/>
        </w:r>
      </w:ins>
    </w:p>
    <w:p w14:paraId="7B29393E" w14:textId="21F6520F" w:rsidR="009D739A" w:rsidRPr="007D3D40" w:rsidRDefault="009D739A">
      <w:pPr>
        <w:pStyle w:val="TOC3"/>
        <w:tabs>
          <w:tab w:val="right" w:leader="dot" w:pos="9016"/>
        </w:tabs>
        <w:rPr>
          <w:ins w:id="28" w:author="Kevin Gregory" w:date="2018-10-17T09:57:00Z"/>
          <w:rFonts w:eastAsiaTheme="minorEastAsia"/>
          <w:sz w:val="22"/>
          <w:lang w:eastAsia="en-GB"/>
        </w:rPr>
      </w:pPr>
      <w:ins w:id="29" w:author="Kevin Gregory" w:date="2018-10-17T09:57:00Z">
        <w:r w:rsidRPr="007D3D40">
          <w:rPr>
            <w:rFonts w:eastAsia="Times New Roman"/>
            <w:lang w:eastAsia="en-GB"/>
          </w:rPr>
          <w:t>2.3.2 STANDARD 1020 – AtoN Design and Delivery</w:t>
        </w:r>
        <w:r w:rsidRPr="007D3D40">
          <w:tab/>
        </w:r>
        <w:r w:rsidRPr="007D3D40">
          <w:fldChar w:fldCharType="begin"/>
        </w:r>
        <w:r w:rsidRPr="007D3D40">
          <w:instrText xml:space="preserve"> PAGEREF _Toc527533581 \h </w:instrText>
        </w:r>
      </w:ins>
      <w:r w:rsidRPr="007D3D40">
        <w:fldChar w:fldCharType="separate"/>
      </w:r>
      <w:ins w:id="30" w:author="Kevin Gregory" w:date="2018-10-17T09:57:00Z">
        <w:r w:rsidRPr="007D3D40">
          <w:t>7</w:t>
        </w:r>
        <w:r w:rsidRPr="007D3D40">
          <w:fldChar w:fldCharType="end"/>
        </w:r>
      </w:ins>
    </w:p>
    <w:p w14:paraId="77860724" w14:textId="562922D5" w:rsidR="009D739A" w:rsidRPr="007D3D40" w:rsidRDefault="009D739A">
      <w:pPr>
        <w:pStyle w:val="TOC3"/>
        <w:tabs>
          <w:tab w:val="right" w:leader="dot" w:pos="9016"/>
        </w:tabs>
        <w:rPr>
          <w:ins w:id="31" w:author="Kevin Gregory" w:date="2018-10-17T09:57:00Z"/>
          <w:rFonts w:eastAsiaTheme="minorEastAsia"/>
          <w:sz w:val="22"/>
          <w:lang w:eastAsia="en-GB"/>
        </w:rPr>
      </w:pPr>
      <w:ins w:id="32" w:author="Kevin Gregory" w:date="2018-10-17T09:57:00Z">
        <w:r w:rsidRPr="007D3D40">
          <w:rPr>
            <w:rFonts w:eastAsia="Times New Roman"/>
            <w:lang w:eastAsia="en-GB"/>
          </w:rPr>
          <w:t>2.3.3 Standard 1030 – Radionavigation service</w:t>
        </w:r>
        <w:r w:rsidRPr="007D3D40">
          <w:tab/>
        </w:r>
        <w:r w:rsidRPr="007D3D40">
          <w:fldChar w:fldCharType="begin"/>
        </w:r>
        <w:r w:rsidRPr="007D3D40">
          <w:instrText xml:space="preserve"> PAGEREF _Toc527533582 \h </w:instrText>
        </w:r>
      </w:ins>
      <w:r w:rsidRPr="007D3D40">
        <w:fldChar w:fldCharType="separate"/>
      </w:r>
      <w:ins w:id="33" w:author="Kevin Gregory" w:date="2018-10-17T09:57:00Z">
        <w:r w:rsidRPr="007D3D40">
          <w:t>7</w:t>
        </w:r>
        <w:r w:rsidRPr="007D3D40">
          <w:fldChar w:fldCharType="end"/>
        </w:r>
      </w:ins>
    </w:p>
    <w:p w14:paraId="6BCCE796" w14:textId="5EF88986" w:rsidR="009D739A" w:rsidRPr="007D3D40" w:rsidRDefault="009D739A">
      <w:pPr>
        <w:pStyle w:val="TOC3"/>
        <w:tabs>
          <w:tab w:val="right" w:leader="dot" w:pos="9016"/>
        </w:tabs>
        <w:rPr>
          <w:ins w:id="34" w:author="Kevin Gregory" w:date="2018-10-17T09:57:00Z"/>
          <w:rFonts w:eastAsiaTheme="minorEastAsia"/>
          <w:sz w:val="22"/>
          <w:lang w:eastAsia="en-GB"/>
        </w:rPr>
      </w:pPr>
      <w:ins w:id="35" w:author="Kevin Gregory" w:date="2018-10-17T09:57:00Z">
        <w:r w:rsidRPr="007D3D40">
          <w:rPr>
            <w:rFonts w:eastAsia="Times New Roman"/>
            <w:lang w:eastAsia="en-GB"/>
          </w:rPr>
          <w:t>2.3.4 Standard 1050 – Training and Certification</w:t>
        </w:r>
        <w:r w:rsidRPr="007D3D40">
          <w:tab/>
        </w:r>
        <w:r w:rsidRPr="007D3D40">
          <w:fldChar w:fldCharType="begin"/>
        </w:r>
        <w:r w:rsidRPr="007D3D40">
          <w:instrText xml:space="preserve"> PAGEREF _Toc527533583 \h </w:instrText>
        </w:r>
      </w:ins>
      <w:r w:rsidRPr="007D3D40">
        <w:fldChar w:fldCharType="separate"/>
      </w:r>
      <w:ins w:id="36" w:author="Kevin Gregory" w:date="2018-10-17T09:57:00Z">
        <w:r w:rsidRPr="007D3D40">
          <w:t>7</w:t>
        </w:r>
        <w:r w:rsidRPr="007D3D40">
          <w:fldChar w:fldCharType="end"/>
        </w:r>
      </w:ins>
    </w:p>
    <w:p w14:paraId="2EDD5AE8" w14:textId="1A74C7F1" w:rsidR="009D739A" w:rsidRPr="007D3D40" w:rsidRDefault="009D739A">
      <w:pPr>
        <w:pStyle w:val="TOC3"/>
        <w:tabs>
          <w:tab w:val="right" w:leader="dot" w:pos="9016"/>
        </w:tabs>
        <w:rPr>
          <w:ins w:id="37" w:author="Kevin Gregory" w:date="2018-10-17T09:57:00Z"/>
          <w:rFonts w:eastAsiaTheme="minorEastAsia"/>
          <w:sz w:val="22"/>
          <w:lang w:eastAsia="en-GB"/>
        </w:rPr>
      </w:pPr>
      <w:ins w:id="38" w:author="Kevin Gregory" w:date="2018-10-17T09:57:00Z">
        <w:r w:rsidRPr="007D3D40">
          <w:rPr>
            <w:rFonts w:eastAsia="Times New Roman"/>
            <w:lang w:eastAsia="en-GB"/>
          </w:rPr>
          <w:t>2.3.5 Standard 1070 – Information Services</w:t>
        </w:r>
        <w:r w:rsidRPr="007D3D40">
          <w:tab/>
        </w:r>
        <w:r w:rsidRPr="007D3D40">
          <w:fldChar w:fldCharType="begin"/>
        </w:r>
        <w:r w:rsidRPr="007D3D40">
          <w:instrText xml:space="preserve"> PAGEREF _Toc527533584 \h </w:instrText>
        </w:r>
      </w:ins>
      <w:r w:rsidRPr="007D3D40">
        <w:fldChar w:fldCharType="separate"/>
      </w:r>
      <w:ins w:id="39" w:author="Kevin Gregory" w:date="2018-10-17T09:57:00Z">
        <w:r w:rsidRPr="007D3D40">
          <w:t>7</w:t>
        </w:r>
        <w:r w:rsidRPr="007D3D40">
          <w:fldChar w:fldCharType="end"/>
        </w:r>
      </w:ins>
    </w:p>
    <w:p w14:paraId="7CF54208" w14:textId="48B997A2" w:rsidR="009D739A" w:rsidRPr="007D3D40" w:rsidRDefault="009D739A">
      <w:pPr>
        <w:pStyle w:val="TOC2"/>
        <w:rPr>
          <w:ins w:id="40" w:author="Kevin Gregory" w:date="2018-10-17T09:57:00Z"/>
          <w:rFonts w:eastAsiaTheme="minorEastAsia"/>
          <w:noProof w:val="0"/>
          <w:color w:val="auto"/>
          <w:lang w:eastAsia="en-GB"/>
        </w:rPr>
      </w:pPr>
      <w:ins w:id="41" w:author="Kevin Gregory" w:date="2018-10-17T09:57:00Z">
        <w:r w:rsidRPr="007D3D40">
          <w:rPr>
            <w:noProof w:val="0"/>
          </w:rPr>
          <w:t>2.4 Audit of AtoN</w:t>
        </w:r>
        <w:r w:rsidRPr="007D3D40">
          <w:rPr>
            <w:noProof w:val="0"/>
          </w:rPr>
          <w:tab/>
        </w:r>
        <w:r w:rsidRPr="007D3D40">
          <w:rPr>
            <w:noProof w:val="0"/>
          </w:rPr>
          <w:fldChar w:fldCharType="begin"/>
        </w:r>
        <w:r w:rsidRPr="007D3D40">
          <w:rPr>
            <w:noProof w:val="0"/>
          </w:rPr>
          <w:instrText xml:space="preserve"> PAGEREF _Toc527533585 \h </w:instrText>
        </w:r>
      </w:ins>
      <w:r w:rsidRPr="007D3D40">
        <w:rPr>
          <w:noProof w:val="0"/>
        </w:rPr>
      </w:r>
      <w:r w:rsidRPr="007D3D40">
        <w:rPr>
          <w:noProof w:val="0"/>
        </w:rPr>
        <w:fldChar w:fldCharType="separate"/>
      </w:r>
      <w:ins w:id="42" w:author="Kevin Gregory" w:date="2018-10-17T09:57:00Z">
        <w:r w:rsidRPr="007D3D40">
          <w:rPr>
            <w:noProof w:val="0"/>
          </w:rPr>
          <w:t>8</w:t>
        </w:r>
        <w:r w:rsidRPr="007D3D40">
          <w:rPr>
            <w:noProof w:val="0"/>
          </w:rPr>
          <w:fldChar w:fldCharType="end"/>
        </w:r>
      </w:ins>
    </w:p>
    <w:p w14:paraId="67F31F3F" w14:textId="0F53DA23" w:rsidR="009D739A" w:rsidRPr="007D3D40" w:rsidRDefault="009D739A">
      <w:pPr>
        <w:pStyle w:val="TOC2"/>
        <w:rPr>
          <w:ins w:id="43" w:author="Kevin Gregory" w:date="2018-10-17T09:57:00Z"/>
          <w:rFonts w:eastAsiaTheme="minorEastAsia"/>
          <w:noProof w:val="0"/>
          <w:color w:val="auto"/>
          <w:lang w:eastAsia="en-GB"/>
        </w:rPr>
      </w:pPr>
      <w:ins w:id="44" w:author="Kevin Gregory" w:date="2018-10-17T09:57:00Z">
        <w:r w:rsidRPr="007D3D40">
          <w:rPr>
            <w:noProof w:val="0"/>
            <w:lang w:eastAsia="de-DE"/>
          </w:rPr>
          <w:t>2.5 Preparing for an IALA Mission</w:t>
        </w:r>
        <w:r w:rsidRPr="007D3D40">
          <w:rPr>
            <w:noProof w:val="0"/>
          </w:rPr>
          <w:tab/>
        </w:r>
        <w:r w:rsidRPr="007D3D40">
          <w:rPr>
            <w:noProof w:val="0"/>
          </w:rPr>
          <w:fldChar w:fldCharType="begin"/>
        </w:r>
        <w:r w:rsidRPr="007D3D40">
          <w:rPr>
            <w:noProof w:val="0"/>
          </w:rPr>
          <w:instrText xml:space="preserve"> PAGEREF _Toc527533586 \h </w:instrText>
        </w:r>
      </w:ins>
      <w:r w:rsidRPr="007D3D40">
        <w:rPr>
          <w:noProof w:val="0"/>
        </w:rPr>
      </w:r>
      <w:r w:rsidRPr="007D3D40">
        <w:rPr>
          <w:noProof w:val="0"/>
        </w:rPr>
        <w:fldChar w:fldCharType="separate"/>
      </w:r>
      <w:ins w:id="45" w:author="Kevin Gregory" w:date="2018-10-17T09:57:00Z">
        <w:r w:rsidRPr="007D3D40">
          <w:rPr>
            <w:noProof w:val="0"/>
          </w:rPr>
          <w:t>9</w:t>
        </w:r>
        <w:r w:rsidRPr="007D3D40">
          <w:rPr>
            <w:noProof w:val="0"/>
          </w:rPr>
          <w:fldChar w:fldCharType="end"/>
        </w:r>
      </w:ins>
    </w:p>
    <w:p w14:paraId="616A606D" w14:textId="287AD6A8" w:rsidR="00A2111E" w:rsidRPr="007D3D40" w:rsidRDefault="00A2111E" w:rsidP="00A2111E">
      <w:pPr>
        <w:rPr>
          <w:b/>
          <w:color w:val="4472C4" w:themeColor="accent1"/>
          <w:sz w:val="22"/>
        </w:rPr>
      </w:pPr>
      <w:r w:rsidRPr="007D3D40">
        <w:rPr>
          <w:rFonts w:eastAsia="Times New Roman" w:cs="Times New Roman"/>
          <w:b/>
          <w:color w:val="4472C4" w:themeColor="accent1"/>
          <w:sz w:val="22"/>
          <w:szCs w:val="20"/>
        </w:rPr>
        <w:fldChar w:fldCharType="end"/>
      </w:r>
    </w:p>
    <w:p w14:paraId="30AB05A1" w14:textId="77777777" w:rsidR="00A2111E" w:rsidRPr="007D3D40" w:rsidRDefault="00A2111E" w:rsidP="00A2111E">
      <w:pPr>
        <w:spacing w:after="200" w:line="276" w:lineRule="auto"/>
        <w:rPr>
          <w:rFonts w:eastAsia="Times New Roman" w:cs="Times New Roman"/>
          <w:sz w:val="22"/>
          <w:szCs w:val="24"/>
        </w:rPr>
      </w:pPr>
      <w:r w:rsidRPr="007D3D40">
        <w:rPr>
          <w:i/>
        </w:rPr>
        <w:br w:type="page"/>
      </w:r>
    </w:p>
    <w:p w14:paraId="2C03AF75" w14:textId="64A3C800" w:rsidR="00A2111E" w:rsidRPr="007D3D40" w:rsidRDefault="00861F69" w:rsidP="00861F69">
      <w:pPr>
        <w:pStyle w:val="Heading1"/>
      </w:pPr>
      <w:bookmarkStart w:id="46" w:name="_Toc228011282"/>
      <w:bookmarkStart w:id="47" w:name="_Toc527533573"/>
      <w:r w:rsidRPr="007D3D40">
        <w:lastRenderedPageBreak/>
        <w:t>INTRODUCTION</w:t>
      </w:r>
      <w:bookmarkEnd w:id="46"/>
      <w:bookmarkEnd w:id="47"/>
    </w:p>
    <w:p w14:paraId="246ED74C" w14:textId="063B8098" w:rsidR="00A2111E" w:rsidRPr="007D3D40" w:rsidRDefault="00861F69">
      <w:pPr>
        <w:pStyle w:val="Heading2"/>
      </w:pPr>
      <w:bookmarkStart w:id="48" w:name="_Toc228011283"/>
      <w:bookmarkStart w:id="49" w:name="_Toc527533574"/>
      <w:r w:rsidRPr="007D3D40">
        <w:t>O</w:t>
      </w:r>
      <w:r w:rsidR="00A2111E" w:rsidRPr="007D3D40">
        <w:t>verview</w:t>
      </w:r>
      <w:bookmarkEnd w:id="48"/>
      <w:bookmarkEnd w:id="49"/>
    </w:p>
    <w:p w14:paraId="234D5ADC" w14:textId="39DDDE58" w:rsidR="00C1572B" w:rsidRPr="007D3D40" w:rsidRDefault="00EA5127" w:rsidP="00D37E25">
      <w:pPr>
        <w:pStyle w:val="BodyText"/>
        <w:jc w:val="both"/>
      </w:pPr>
      <w:bookmarkStart w:id="50" w:name="_Toc322529518"/>
      <w:bookmarkStart w:id="51" w:name="_Toc322529567"/>
      <w:r w:rsidRPr="007D3D40">
        <w:t xml:space="preserve">The </w:t>
      </w:r>
      <w:r w:rsidR="00F22C05" w:rsidRPr="007D3D40">
        <w:t>World-Wide Academy (The Academy)</w:t>
      </w:r>
      <w:r w:rsidRPr="007D3D40">
        <w:t xml:space="preserve"> is the principal tool which IALA uses to </w:t>
      </w:r>
      <w:r w:rsidR="00B3516F" w:rsidRPr="007D3D40">
        <w:t xml:space="preserve">build capacity in </w:t>
      </w:r>
      <w:r w:rsidRPr="007D3D40">
        <w:t>coastal States judged to be in need of its services</w:t>
      </w:r>
      <w:r w:rsidR="00B3516F" w:rsidRPr="007D3D40">
        <w:t xml:space="preserve">.  It does this through missions </w:t>
      </w:r>
      <w:r w:rsidRPr="007D3D40">
        <w:t>and follow-up reviews to determine how the recommendations raised during its missions will be implemented for the enhancement of safe navigation.</w:t>
      </w:r>
    </w:p>
    <w:p w14:paraId="4B465680" w14:textId="422DCCD9" w:rsidR="00A2111E" w:rsidRPr="007D3D40" w:rsidRDefault="00C1572B" w:rsidP="007D3D40">
      <w:pPr>
        <w:pStyle w:val="BodyText"/>
        <w:jc w:val="both"/>
      </w:pPr>
      <w:r w:rsidRPr="007D3D40">
        <w:t xml:space="preserve">An analysis of </w:t>
      </w:r>
      <w:r w:rsidR="000D1880" w:rsidRPr="007D3D40">
        <w:t xml:space="preserve">all 152 independent coastal States and over </w:t>
      </w:r>
      <w:r w:rsidRPr="007D3D40">
        <w:t>30 missions</w:t>
      </w:r>
      <w:r w:rsidR="000D1880" w:rsidRPr="007D3D40">
        <w:t xml:space="preserve"> to such States </w:t>
      </w:r>
      <w:r w:rsidRPr="007D3D40">
        <w:t xml:space="preserve">found that </w:t>
      </w:r>
      <w:r w:rsidR="00F6726F" w:rsidRPr="007D3D40">
        <w:t xml:space="preserve">over 40% </w:t>
      </w:r>
      <w:r w:rsidR="000D1880" w:rsidRPr="007D3D40">
        <w:t>of them</w:t>
      </w:r>
      <w:r w:rsidRPr="007D3D40">
        <w:t xml:space="preserve"> were either unaware of the extent of their obligations</w:t>
      </w:r>
      <w:ins w:id="52" w:author="James Collocott" w:date="2018-10-24T16:17:00Z">
        <w:r w:rsidR="007D3D40">
          <w:t>,</w:t>
        </w:r>
      </w:ins>
      <w:r w:rsidRPr="007D3D40">
        <w:t xml:space="preserve"> or had yet to exercise the necessary level of governance to implement</w:t>
      </w:r>
      <w:r w:rsidR="000D1880" w:rsidRPr="007D3D40">
        <w:t xml:space="preserve"> procedures </w:t>
      </w:r>
      <w:r w:rsidR="00892CC9" w:rsidRPr="007D3D40">
        <w:t>to demonstrate</w:t>
      </w:r>
      <w:r w:rsidR="000D1880" w:rsidRPr="007D3D40">
        <w:t xml:space="preserve"> compliance with </w:t>
      </w:r>
      <w:ins w:id="53" w:author="James Collocott" w:date="2018-10-24T16:18:00Z">
        <w:r w:rsidR="007D3D40">
          <w:t>,</w:t>
        </w:r>
        <w:r w:rsidR="007D3D40" w:rsidRPr="007D3D40">
          <w:t xml:space="preserve"> Chapter V</w:t>
        </w:r>
        <w:r w:rsidR="007D3D40">
          <w:t xml:space="preserve"> of </w:t>
        </w:r>
      </w:ins>
      <w:ins w:id="54" w:author="James Collocott" w:date="2018-10-24T16:17:00Z">
        <w:r w:rsidR="007D3D40">
          <w:t>the International Convention on the Safety of Life at Sea (</w:t>
        </w:r>
      </w:ins>
      <w:r w:rsidR="000D1880" w:rsidRPr="007D3D40">
        <w:t>SOLAS</w:t>
      </w:r>
      <w:ins w:id="55" w:author="James Collocott" w:date="2018-10-24T16:17:00Z">
        <w:r w:rsidR="007D3D40">
          <w:t>), 1974 as amended</w:t>
        </w:r>
      </w:ins>
      <w:del w:id="56" w:author="James Collocott" w:date="2018-10-24T16:18:00Z">
        <w:r w:rsidR="000D1880" w:rsidRPr="007D3D40" w:rsidDel="007D3D40">
          <w:delText xml:space="preserve"> Chapter V</w:delText>
        </w:r>
      </w:del>
      <w:r w:rsidR="000D1880" w:rsidRPr="007D3D40">
        <w:t>.</w:t>
      </w:r>
      <w:r w:rsidR="00B3516F" w:rsidRPr="007D3D40">
        <w:t xml:space="preserve"> Based on this analysis, IALA has published Recommendation R0### on the Governance of </w:t>
      </w:r>
      <w:ins w:id="57" w:author="James Collocott" w:date="2018-10-24T16:18:00Z">
        <w:r w:rsidR="007D3D40">
          <w:t>marine aids to navigation (</w:t>
        </w:r>
      </w:ins>
      <w:r w:rsidR="00B3516F" w:rsidRPr="007D3D40">
        <w:t>AtoN</w:t>
      </w:r>
      <w:ins w:id="58" w:author="James Collocott" w:date="2018-10-24T16:19:00Z">
        <w:r w:rsidR="007D3D40">
          <w:t>)</w:t>
        </w:r>
      </w:ins>
      <w:r w:rsidR="00B3516F" w:rsidRPr="007D3D40">
        <w:t xml:space="preserve"> services. </w:t>
      </w:r>
      <w:r w:rsidR="00EA5127" w:rsidRPr="007D3D40">
        <w:t xml:space="preserve"> </w:t>
      </w:r>
    </w:p>
    <w:p w14:paraId="69032502" w14:textId="0D082B36" w:rsidR="00A2111E" w:rsidRPr="007D3D40" w:rsidRDefault="00861F69">
      <w:pPr>
        <w:pStyle w:val="Heading2"/>
      </w:pPr>
      <w:bookmarkStart w:id="59" w:name="_Toc228011284"/>
      <w:bookmarkStart w:id="60" w:name="_Toc527533575"/>
      <w:r w:rsidRPr="007D3D40">
        <w:t>A</w:t>
      </w:r>
      <w:r w:rsidR="00A2111E" w:rsidRPr="007D3D40">
        <w:t>im and Objective</w:t>
      </w:r>
      <w:bookmarkEnd w:id="50"/>
      <w:bookmarkEnd w:id="51"/>
      <w:bookmarkEnd w:id="59"/>
      <w:bookmarkEnd w:id="60"/>
    </w:p>
    <w:p w14:paraId="38AFA893" w14:textId="000DDF87" w:rsidR="00A2111E" w:rsidRPr="007D3D40" w:rsidRDefault="00A2111E" w:rsidP="00905456">
      <w:pPr>
        <w:pStyle w:val="BodyText"/>
        <w:jc w:val="both"/>
      </w:pPr>
      <w:r w:rsidRPr="007D3D40">
        <w:t xml:space="preserve">The aim of this Guideline is to </w:t>
      </w:r>
      <w:r w:rsidR="00ED1BA9" w:rsidRPr="007D3D40">
        <w:t>provide coastal States with a summary of the actions that they should adopt to demonstrate the appropriate level of proper governance over the provision of key aspects of SOLAS Chapter V relating to the dissemination of Maritime Safety Information (MSI)</w:t>
      </w:r>
      <w:r w:rsidR="00291B57" w:rsidRPr="007D3D40">
        <w:t xml:space="preserve"> </w:t>
      </w:r>
      <w:del w:id="61" w:author="James Collocott" w:date="2018-10-24T16:21:00Z">
        <w:r w:rsidR="00291B57" w:rsidRPr="007D3D40" w:rsidDel="00905456">
          <w:delText>relating</w:delText>
        </w:r>
      </w:del>
      <w:ins w:id="62" w:author="James Collocott" w:date="2018-10-24T16:21:00Z">
        <w:r w:rsidR="00905456">
          <w:t>concerning</w:t>
        </w:r>
      </w:ins>
      <w:del w:id="63" w:author="James Collocott" w:date="2018-10-24T16:21:00Z">
        <w:r w:rsidR="00291B57" w:rsidRPr="007D3D40" w:rsidDel="00905456">
          <w:delText xml:space="preserve"> to</w:delText>
        </w:r>
      </w:del>
      <w:r w:rsidR="00291B57" w:rsidRPr="007D3D40">
        <w:t xml:space="preserve"> changes to </w:t>
      </w:r>
      <w:ins w:id="64" w:author="Kevin Gregory" w:date="2018-10-16T15:01:00Z">
        <w:del w:id="65" w:author="James Collocott" w:date="2018-10-24T16:19:00Z">
          <w:r w:rsidR="00877F9C" w:rsidRPr="007D3D40" w:rsidDel="00905456">
            <w:delText>Aids to Navigation (</w:delText>
          </w:r>
        </w:del>
      </w:ins>
      <w:r w:rsidR="00291B57" w:rsidRPr="007D3D40">
        <w:t>AtoN</w:t>
      </w:r>
      <w:ins w:id="66" w:author="Kevin Gregory" w:date="2018-10-16T15:02:00Z">
        <w:del w:id="67" w:author="James Collocott" w:date="2018-10-24T16:19:00Z">
          <w:r w:rsidR="00877F9C" w:rsidRPr="007D3D40" w:rsidDel="00905456">
            <w:delText>)</w:delText>
          </w:r>
        </w:del>
      </w:ins>
      <w:r w:rsidR="00583369" w:rsidRPr="007D3D40">
        <w:t xml:space="preserve">; </w:t>
      </w:r>
      <w:r w:rsidR="001C30B2" w:rsidRPr="007D3D40">
        <w:t xml:space="preserve"> the provision of Vessel Traffic Services (VTS) </w:t>
      </w:r>
      <w:del w:id="68" w:author="James Collocott" w:date="2018-10-24T16:21:00Z">
        <w:r w:rsidR="001C30B2" w:rsidRPr="007D3D40" w:rsidDel="00905456">
          <w:delText xml:space="preserve">where the volume of maritime traffic or degree of risk justify such a service and </w:delText>
        </w:r>
        <w:r w:rsidR="00583369" w:rsidRPr="007D3D40" w:rsidDel="00905456">
          <w:delText xml:space="preserve">primarily </w:delText>
        </w:r>
      </w:del>
      <w:ins w:id="69" w:author="James Collocott" w:date="2018-10-24T16:21:00Z">
        <w:r w:rsidR="00905456">
          <w:t xml:space="preserve">and </w:t>
        </w:r>
      </w:ins>
      <w:r w:rsidR="00583369" w:rsidRPr="007D3D40">
        <w:t xml:space="preserve">the provision of appropriate </w:t>
      </w:r>
      <w:del w:id="70" w:author="Kevin Gregory" w:date="2018-10-16T15:01:00Z">
        <w:r w:rsidR="001C30B2" w:rsidRPr="007D3D40" w:rsidDel="00877F9C">
          <w:delText xml:space="preserve">Aids to Navigation </w:delText>
        </w:r>
      </w:del>
      <w:del w:id="71" w:author="Kevin Gregory" w:date="2018-10-16T15:02:00Z">
        <w:r w:rsidR="001C30B2" w:rsidRPr="007D3D40" w:rsidDel="00877F9C">
          <w:delText>(</w:delText>
        </w:r>
      </w:del>
      <w:r w:rsidR="001C30B2" w:rsidRPr="007D3D40">
        <w:t>AtoN</w:t>
      </w:r>
      <w:del w:id="72" w:author="Kevin Gregory" w:date="2018-10-16T15:02:00Z">
        <w:r w:rsidR="001C30B2" w:rsidRPr="007D3D40" w:rsidDel="00877F9C">
          <w:delText>)</w:delText>
        </w:r>
      </w:del>
      <w:ins w:id="73" w:author="James Collocott" w:date="2018-10-24T16:22:00Z">
        <w:r w:rsidR="00905456">
          <w:t>,</w:t>
        </w:r>
      </w:ins>
      <w:r w:rsidR="001C30B2" w:rsidRPr="007D3D40">
        <w:t xml:space="preserve"> </w:t>
      </w:r>
      <w:r w:rsidR="00583369" w:rsidRPr="007D3D40">
        <w:t xml:space="preserve">based on </w:t>
      </w:r>
      <w:r w:rsidR="001C30B2" w:rsidRPr="007D3D40">
        <w:t xml:space="preserve">the volume of traffic and the degree of risk </w:t>
      </w:r>
      <w:r w:rsidR="00583369" w:rsidRPr="007D3D40">
        <w:t xml:space="preserve">in </w:t>
      </w:r>
      <w:r w:rsidR="000A265F" w:rsidRPr="007D3D40">
        <w:t>their</w:t>
      </w:r>
      <w:r w:rsidR="00583369" w:rsidRPr="007D3D40">
        <w:t xml:space="preserve"> waters</w:t>
      </w:r>
      <w:r w:rsidRPr="007D3D40">
        <w:t>.</w:t>
      </w:r>
    </w:p>
    <w:p w14:paraId="2D377FE7" w14:textId="50C93527" w:rsidR="00A2111E" w:rsidRPr="007D3D40" w:rsidRDefault="00892CC9" w:rsidP="008D0DCB">
      <w:pPr>
        <w:pStyle w:val="BodyText"/>
        <w:jc w:val="both"/>
        <w:rPr>
          <w:ins w:id="74" w:author="Kevin Gregory" w:date="2018-10-16T08:07:00Z"/>
        </w:rPr>
      </w:pPr>
      <w:r w:rsidRPr="007D3D40">
        <w:t xml:space="preserve">The International Hydrographic Organization (IHO), </w:t>
      </w:r>
      <w:r w:rsidR="00BD6D90" w:rsidRPr="007D3D40">
        <w:t>IALA’s</w:t>
      </w:r>
      <w:r w:rsidRPr="007D3D40">
        <w:t xml:space="preserve"> sister organi</w:t>
      </w:r>
      <w:del w:id="75" w:author="James Collocott" w:date="2018-10-24T16:22:00Z">
        <w:r w:rsidRPr="007D3D40" w:rsidDel="00905456">
          <w:delText>z</w:delText>
        </w:r>
      </w:del>
      <w:ins w:id="76" w:author="James Collocott" w:date="2018-10-24T16:22:00Z">
        <w:r w:rsidR="00905456">
          <w:t>s</w:t>
        </w:r>
      </w:ins>
      <w:r w:rsidRPr="007D3D40">
        <w:t>ation in the “Delivering as One” Group</w:t>
      </w:r>
      <w:r w:rsidR="00583369" w:rsidRPr="007D3D40">
        <w:t>,</w:t>
      </w:r>
      <w:r w:rsidRPr="007D3D40">
        <w:t xml:space="preserve"> leads on the proper dissemination of MSI</w:t>
      </w:r>
      <w:r w:rsidR="00A55F9B" w:rsidRPr="007D3D40">
        <w:rPr>
          <w:rStyle w:val="FootnoteReference"/>
        </w:rPr>
        <w:footnoteReference w:id="1"/>
      </w:r>
      <w:r w:rsidRPr="007D3D40">
        <w:t xml:space="preserve">. </w:t>
      </w:r>
      <w:r w:rsidR="00931223" w:rsidRPr="007D3D40">
        <w:t xml:space="preserve">IALA has published a </w:t>
      </w:r>
      <w:del w:id="77" w:author="James Collocott" w:date="2018-10-24T16:22:00Z">
        <w:r w:rsidR="00931223" w:rsidRPr="007D3D40" w:rsidDel="008D0DCB">
          <w:delText>raft</w:delText>
        </w:r>
      </w:del>
      <w:ins w:id="78" w:author="James Collocott" w:date="2018-10-24T16:22:00Z">
        <w:r w:rsidR="008D0DCB">
          <w:t>range</w:t>
        </w:r>
      </w:ins>
      <w:r w:rsidR="00931223" w:rsidRPr="007D3D40">
        <w:t xml:space="preserve"> of recommendations and guidelines relating to the provision and management of VTS</w:t>
      </w:r>
      <w:r w:rsidR="00A55F9B" w:rsidRPr="007D3D40">
        <w:rPr>
          <w:rStyle w:val="FootnoteReference"/>
        </w:rPr>
        <w:footnoteReference w:id="2"/>
      </w:r>
      <w:r w:rsidR="00931223" w:rsidRPr="007D3D40">
        <w:t xml:space="preserve">. </w:t>
      </w:r>
      <w:r w:rsidR="00A2111E" w:rsidRPr="007D3D40">
        <w:t>The objective</w:t>
      </w:r>
      <w:r w:rsidR="0057628B" w:rsidRPr="007D3D40">
        <w:t xml:space="preserve"> </w:t>
      </w:r>
      <w:r w:rsidRPr="007D3D40">
        <w:t xml:space="preserve">of this </w:t>
      </w:r>
      <w:r w:rsidR="000A265F" w:rsidRPr="007D3D40">
        <w:t>G</w:t>
      </w:r>
      <w:r w:rsidRPr="007D3D40">
        <w:t>uideline i</w:t>
      </w:r>
      <w:r w:rsidR="0057628B" w:rsidRPr="007D3D40">
        <w:t>s</w:t>
      </w:r>
      <w:r w:rsidR="00A2111E" w:rsidRPr="007D3D40">
        <w:t xml:space="preserve"> to ensure that </w:t>
      </w:r>
      <w:del w:id="81" w:author="James Collocott" w:date="2018-10-24T16:23:00Z">
        <w:r w:rsidR="001C30B2" w:rsidRPr="007D3D40" w:rsidDel="008D0DCB">
          <w:delText xml:space="preserve">contracting Governments to SOLAS </w:delText>
        </w:r>
      </w:del>
      <w:ins w:id="82" w:author="James Collocott" w:date="2018-10-24T16:23:00Z">
        <w:r w:rsidR="008D0DCB" w:rsidRPr="00C1332B">
          <w:t>National Members and other appropriate Authorities</w:t>
        </w:r>
        <w:r w:rsidR="008D0DCB" w:rsidRPr="00C1332B">
          <w:rPr>
            <w:sz w:val="24"/>
            <w:szCs w:val="24"/>
          </w:rPr>
          <w:t xml:space="preserve"> </w:t>
        </w:r>
      </w:ins>
      <w:r w:rsidR="001C30B2" w:rsidRPr="007D3D40">
        <w:t xml:space="preserve">exercise proper governance over </w:t>
      </w:r>
      <w:r w:rsidR="0057628B" w:rsidRPr="007D3D40">
        <w:t>the</w:t>
      </w:r>
      <w:r w:rsidR="00F855B7" w:rsidRPr="007D3D40">
        <w:t xml:space="preserve"> other</w:t>
      </w:r>
      <w:r w:rsidR="0057628B" w:rsidRPr="007D3D40">
        <w:t xml:space="preserve"> key aspect</w:t>
      </w:r>
      <w:ins w:id="83" w:author="Kevin Gregory" w:date="2018-10-16T08:05:00Z">
        <w:r w:rsidR="002F2C35" w:rsidRPr="007D3D40">
          <w:t>s</w:t>
        </w:r>
      </w:ins>
      <w:r w:rsidR="0057628B" w:rsidRPr="007D3D40">
        <w:t xml:space="preserve"> of safety of navigation, </w:t>
      </w:r>
      <w:ins w:id="84" w:author="James Collocott" w:date="2018-10-24T16:23:00Z">
        <w:r w:rsidR="008D0DCB">
          <w:t xml:space="preserve">including </w:t>
        </w:r>
      </w:ins>
      <w:r w:rsidR="0057628B" w:rsidRPr="007D3D40">
        <w:t>AtoN</w:t>
      </w:r>
      <w:del w:id="85" w:author="James Collocott" w:date="2018-10-24T16:23:00Z">
        <w:r w:rsidRPr="007D3D40" w:rsidDel="008D0DCB">
          <w:delText>,</w:delText>
        </w:r>
      </w:del>
      <w:r w:rsidRPr="007D3D40">
        <w:t xml:space="preserve"> for which IALA sets the international standards and guidance on best practice. </w:t>
      </w:r>
      <w:r w:rsidR="00660A56" w:rsidRPr="007D3D40">
        <w:t>To avoid duplication, r</w:t>
      </w:r>
      <w:r w:rsidR="00A55F9B" w:rsidRPr="007D3D40">
        <w:t>eference</w:t>
      </w:r>
      <w:r w:rsidR="00660A56" w:rsidRPr="007D3D40">
        <w:t>s</w:t>
      </w:r>
      <w:r w:rsidR="00A55F9B" w:rsidRPr="007D3D40">
        <w:t xml:space="preserve"> to IALA Recommendations and Guidelines are shown in square brackets where appropriate.  </w:t>
      </w:r>
    </w:p>
    <w:p w14:paraId="510BC49B" w14:textId="51AA8E13" w:rsidR="00A435FA" w:rsidRPr="007D3D40" w:rsidRDefault="00A435FA" w:rsidP="008D0DCB">
      <w:pPr>
        <w:pStyle w:val="BodyText"/>
        <w:jc w:val="both"/>
        <w:rPr>
          <w:ins w:id="86" w:author="Kevin Gregory" w:date="2018-10-16T08:07:00Z"/>
          <w:lang w:eastAsia="de-DE"/>
        </w:rPr>
      </w:pPr>
      <w:ins w:id="87" w:author="Kevin Gregory" w:date="2018-10-16T08:07:00Z">
        <w:r w:rsidRPr="008D0DCB">
          <w:rPr>
            <w:lang w:eastAsia="de-DE"/>
            <w:rPrChange w:id="88" w:author="James Collocott" w:date="2018-10-24T16:25:00Z">
              <w:rPr>
                <w:highlight w:val="green"/>
                <w:lang w:eastAsia="de-DE"/>
              </w:rPr>
            </w:rPrChange>
          </w:rPr>
          <w:t xml:space="preserve">This Guideline is focussed on assisting </w:t>
        </w:r>
        <w:del w:id="89" w:author="James Collocott" w:date="2018-10-24T16:25:00Z">
          <w:r w:rsidRPr="008D0DCB" w:rsidDel="008D0DCB">
            <w:rPr>
              <w:lang w:eastAsia="de-DE"/>
              <w:rPrChange w:id="90" w:author="James Collocott" w:date="2018-10-24T16:25:00Z">
                <w:rPr>
                  <w:highlight w:val="green"/>
                  <w:lang w:eastAsia="de-DE"/>
                </w:rPr>
              </w:rPrChange>
            </w:rPr>
            <w:delText>C</w:delText>
          </w:r>
        </w:del>
      </w:ins>
      <w:ins w:id="91" w:author="James Collocott" w:date="2018-10-24T16:25:00Z">
        <w:r w:rsidR="008D0DCB">
          <w:rPr>
            <w:lang w:eastAsia="de-DE"/>
          </w:rPr>
          <w:t>c</w:t>
        </w:r>
      </w:ins>
      <w:ins w:id="92" w:author="Kevin Gregory" w:date="2018-10-16T08:07:00Z">
        <w:r w:rsidRPr="008D0DCB">
          <w:rPr>
            <w:lang w:eastAsia="de-DE"/>
            <w:rPrChange w:id="93" w:author="James Collocott" w:date="2018-10-24T16:25:00Z">
              <w:rPr>
                <w:highlight w:val="green"/>
                <w:lang w:eastAsia="de-DE"/>
              </w:rPr>
            </w:rPrChange>
          </w:rPr>
          <w:t>oastal States and Competent Authorities in meeting their specific governance obligations under SOLAS Chapter V, Regulation 13 (establishment and operation of A</w:t>
        </w:r>
        <w:del w:id="94" w:author="James Collocott" w:date="2018-10-24T16:14:00Z">
          <w:r w:rsidRPr="008D0DCB" w:rsidDel="007D3D40">
            <w:rPr>
              <w:lang w:eastAsia="de-DE"/>
              <w:rPrChange w:id="95" w:author="James Collocott" w:date="2018-10-24T16:25:00Z">
                <w:rPr>
                  <w:highlight w:val="green"/>
                  <w:lang w:eastAsia="de-DE"/>
                </w:rPr>
              </w:rPrChange>
            </w:rPr>
            <w:delText xml:space="preserve">ids </w:delText>
          </w:r>
        </w:del>
        <w:r w:rsidRPr="008D0DCB">
          <w:rPr>
            <w:lang w:eastAsia="de-DE"/>
            <w:rPrChange w:id="96" w:author="James Collocott" w:date="2018-10-24T16:25:00Z">
              <w:rPr>
                <w:highlight w:val="green"/>
                <w:lang w:eastAsia="de-DE"/>
              </w:rPr>
            </w:rPrChange>
          </w:rPr>
          <w:t>to</w:t>
        </w:r>
        <w:del w:id="97" w:author="James Collocott" w:date="2018-10-24T16:14:00Z">
          <w:r w:rsidRPr="008D0DCB" w:rsidDel="007D3D40">
            <w:rPr>
              <w:lang w:eastAsia="de-DE"/>
              <w:rPrChange w:id="98" w:author="James Collocott" w:date="2018-10-24T16:25:00Z">
                <w:rPr>
                  <w:highlight w:val="green"/>
                  <w:lang w:eastAsia="de-DE"/>
                </w:rPr>
              </w:rPrChange>
            </w:rPr>
            <w:delText xml:space="preserve"> </w:delText>
          </w:r>
        </w:del>
        <w:r w:rsidRPr="008D0DCB">
          <w:rPr>
            <w:lang w:eastAsia="de-DE"/>
            <w:rPrChange w:id="99" w:author="James Collocott" w:date="2018-10-24T16:25:00Z">
              <w:rPr>
                <w:highlight w:val="green"/>
                <w:lang w:eastAsia="de-DE"/>
              </w:rPr>
            </w:rPrChange>
          </w:rPr>
          <w:t>N</w:t>
        </w:r>
        <w:del w:id="100" w:author="James Collocott" w:date="2018-10-24T16:14:00Z">
          <w:r w:rsidRPr="008D0DCB" w:rsidDel="007D3D40">
            <w:rPr>
              <w:lang w:eastAsia="de-DE"/>
              <w:rPrChange w:id="101" w:author="James Collocott" w:date="2018-10-24T16:25:00Z">
                <w:rPr>
                  <w:highlight w:val="green"/>
                  <w:lang w:eastAsia="de-DE"/>
                </w:rPr>
              </w:rPrChange>
            </w:rPr>
            <w:delText>avigation</w:delText>
          </w:r>
        </w:del>
        <w:r w:rsidRPr="008D0DCB">
          <w:rPr>
            <w:lang w:eastAsia="de-DE"/>
            <w:rPrChange w:id="102" w:author="James Collocott" w:date="2018-10-24T16:25:00Z">
              <w:rPr>
                <w:highlight w:val="green"/>
                <w:lang w:eastAsia="de-DE"/>
              </w:rPr>
            </w:rPrChange>
          </w:rPr>
          <w:t xml:space="preserve">). </w:t>
        </w:r>
      </w:ins>
      <w:ins w:id="103" w:author="Kevin Gregory" w:date="2018-10-16T15:03:00Z">
        <w:r w:rsidR="00EE36D5" w:rsidRPr="008D0DCB">
          <w:rPr>
            <w:lang w:eastAsia="de-DE"/>
            <w:rPrChange w:id="104" w:author="James Collocott" w:date="2018-10-24T16:25:00Z">
              <w:rPr>
                <w:highlight w:val="green"/>
                <w:lang w:eastAsia="de-DE"/>
              </w:rPr>
            </w:rPrChange>
          </w:rPr>
          <w:t xml:space="preserve">Additional </w:t>
        </w:r>
      </w:ins>
      <w:ins w:id="105" w:author="Kevin Gregory" w:date="2018-10-16T08:07:00Z">
        <w:r w:rsidRPr="008D0DCB">
          <w:rPr>
            <w:lang w:eastAsia="de-DE"/>
            <w:rPrChange w:id="106" w:author="James Collocott" w:date="2018-10-24T16:25:00Z">
              <w:rPr>
                <w:highlight w:val="green"/>
                <w:lang w:eastAsia="de-DE"/>
              </w:rPr>
            </w:rPrChange>
          </w:rPr>
          <w:t xml:space="preserve">obligations related to the governance of Vessel Traffic Services </w:t>
        </w:r>
      </w:ins>
      <w:ins w:id="107" w:author="James Collocott" w:date="2018-10-24T16:25:00Z">
        <w:r w:rsidR="008D0DCB">
          <w:rPr>
            <w:lang w:eastAsia="de-DE"/>
          </w:rPr>
          <w:t xml:space="preserve">(VTS) </w:t>
        </w:r>
      </w:ins>
      <w:ins w:id="108" w:author="Kevin Gregory" w:date="2018-10-16T08:07:00Z">
        <w:r w:rsidRPr="008D0DCB">
          <w:rPr>
            <w:lang w:eastAsia="de-DE"/>
            <w:rPrChange w:id="109" w:author="James Collocott" w:date="2018-10-24T16:25:00Z">
              <w:rPr>
                <w:highlight w:val="green"/>
                <w:lang w:eastAsia="de-DE"/>
              </w:rPr>
            </w:rPrChange>
          </w:rPr>
          <w:t xml:space="preserve">stemming from SOLAS Chapter V, Regulation 12 are described in the </w:t>
        </w:r>
      </w:ins>
      <w:ins w:id="110" w:author="James Collocott" w:date="2018-10-24T16:26:00Z">
        <w:r w:rsidR="008D0DCB">
          <w:rPr>
            <w:lang w:eastAsia="de-DE"/>
          </w:rPr>
          <w:t>International Maritime Organization (</w:t>
        </w:r>
      </w:ins>
      <w:ins w:id="111" w:author="Kevin Gregory" w:date="2018-10-16T08:07:00Z">
        <w:r w:rsidRPr="008D0DCB">
          <w:rPr>
            <w:lang w:eastAsia="de-DE"/>
            <w:rPrChange w:id="112" w:author="James Collocott" w:date="2018-10-24T16:25:00Z">
              <w:rPr>
                <w:highlight w:val="green"/>
                <w:lang w:eastAsia="de-DE"/>
              </w:rPr>
            </w:rPrChange>
          </w:rPr>
          <w:t>IMO</w:t>
        </w:r>
      </w:ins>
      <w:ins w:id="113" w:author="James Collocott" w:date="2018-10-24T16:26:00Z">
        <w:r w:rsidR="008D0DCB">
          <w:rPr>
            <w:lang w:eastAsia="de-DE"/>
          </w:rPr>
          <w:t>)</w:t>
        </w:r>
      </w:ins>
      <w:ins w:id="114" w:author="Kevin Gregory" w:date="2018-10-16T08:07:00Z">
        <w:r w:rsidRPr="008D0DCB">
          <w:rPr>
            <w:lang w:eastAsia="de-DE"/>
            <w:rPrChange w:id="115" w:author="James Collocott" w:date="2018-10-24T16:25:00Z">
              <w:rPr>
                <w:highlight w:val="green"/>
                <w:lang w:eastAsia="de-DE"/>
              </w:rPr>
            </w:rPrChange>
          </w:rPr>
          <w:t xml:space="preserve"> Guidelines for Vessel Traffic Services (Resolution A.857(20)) and IALA Standard</w:t>
        </w:r>
        <w:del w:id="116" w:author="James Collocott" w:date="2018-10-24T16:27:00Z">
          <w:r w:rsidRPr="008D0DCB" w:rsidDel="008D0DCB">
            <w:rPr>
              <w:lang w:eastAsia="de-DE"/>
              <w:rPrChange w:id="117" w:author="James Collocott" w:date="2018-10-24T16:25:00Z">
                <w:rPr>
                  <w:highlight w:val="green"/>
                  <w:lang w:eastAsia="de-DE"/>
                </w:rPr>
              </w:rPrChange>
            </w:rPr>
            <w:delText>s</w:delText>
          </w:r>
        </w:del>
        <w:r w:rsidRPr="008D0DCB">
          <w:rPr>
            <w:lang w:eastAsia="de-DE"/>
            <w:rPrChange w:id="118" w:author="James Collocott" w:date="2018-10-24T16:25:00Z">
              <w:rPr>
                <w:highlight w:val="green"/>
                <w:lang w:eastAsia="de-DE"/>
              </w:rPr>
            </w:rPrChange>
          </w:rPr>
          <w:t xml:space="preserve"> 1040 </w:t>
        </w:r>
        <w:del w:id="119" w:author="James Collocott" w:date="2018-10-24T16:26:00Z">
          <w:r w:rsidRPr="008D0DCB" w:rsidDel="008D0DCB">
            <w:rPr>
              <w:lang w:eastAsia="de-DE"/>
              <w:rPrChange w:id="120" w:author="James Collocott" w:date="2018-10-24T16:25:00Z">
                <w:rPr>
                  <w:highlight w:val="green"/>
                  <w:lang w:eastAsia="de-DE"/>
                </w:rPr>
              </w:rPrChange>
            </w:rPr>
            <w:delText xml:space="preserve">and 1050 on </w:delText>
          </w:r>
        </w:del>
        <w:r w:rsidRPr="008D0DCB">
          <w:rPr>
            <w:lang w:eastAsia="de-DE"/>
            <w:rPrChange w:id="121" w:author="James Collocott" w:date="2018-10-24T16:25:00Z">
              <w:rPr>
                <w:highlight w:val="green"/>
                <w:lang w:eastAsia="de-DE"/>
              </w:rPr>
            </w:rPrChange>
          </w:rPr>
          <w:t xml:space="preserve">Vessel Traffic Services and </w:t>
        </w:r>
      </w:ins>
      <w:ins w:id="122" w:author="James Collocott" w:date="2018-10-24T16:27:00Z">
        <w:r w:rsidR="008D0DCB" w:rsidRPr="0062205C">
          <w:rPr>
            <w:lang w:eastAsia="de-DE"/>
          </w:rPr>
          <w:t>IALA Standard</w:t>
        </w:r>
        <w:r w:rsidR="008D0DCB">
          <w:rPr>
            <w:lang w:eastAsia="de-DE"/>
          </w:rPr>
          <w:t xml:space="preserve"> </w:t>
        </w:r>
      </w:ins>
      <w:ins w:id="123" w:author="James Collocott" w:date="2018-10-24T16:26:00Z">
        <w:r w:rsidR="008D0DCB" w:rsidRPr="00FE01FD">
          <w:rPr>
            <w:lang w:eastAsia="de-DE"/>
          </w:rPr>
          <w:t xml:space="preserve">1050 </w:t>
        </w:r>
      </w:ins>
      <w:ins w:id="124" w:author="Kevin Gregory" w:date="2018-10-16T08:07:00Z">
        <w:r w:rsidRPr="008D0DCB">
          <w:rPr>
            <w:lang w:eastAsia="de-DE"/>
            <w:rPrChange w:id="125" w:author="James Collocott" w:date="2018-10-24T16:25:00Z">
              <w:rPr>
                <w:highlight w:val="green"/>
                <w:lang w:eastAsia="de-DE"/>
              </w:rPr>
            </w:rPrChange>
          </w:rPr>
          <w:t>Training and Certification</w:t>
        </w:r>
      </w:ins>
      <w:ins w:id="126" w:author="James Collocott" w:date="2018-10-24T16:27:00Z">
        <w:r w:rsidR="008D0DCB">
          <w:rPr>
            <w:lang w:eastAsia="de-DE"/>
          </w:rPr>
          <w:t>,</w:t>
        </w:r>
      </w:ins>
      <w:ins w:id="127" w:author="Kevin Gregory" w:date="2018-10-16T08:07:00Z">
        <w:r w:rsidRPr="008D0DCB">
          <w:rPr>
            <w:lang w:eastAsia="de-DE"/>
            <w:rPrChange w:id="128" w:author="James Collocott" w:date="2018-10-24T16:25:00Z">
              <w:rPr>
                <w:highlight w:val="green"/>
                <w:lang w:eastAsia="de-DE"/>
              </w:rPr>
            </w:rPrChange>
          </w:rPr>
          <w:t xml:space="preserve"> in conjunction with their associated Recommendations, Guidelines and Model Courses.</w:t>
        </w:r>
      </w:ins>
    </w:p>
    <w:p w14:paraId="230FB6D8" w14:textId="77777777" w:rsidR="00A435FA" w:rsidRPr="007D3D40" w:rsidRDefault="00A435FA" w:rsidP="001C30B2">
      <w:pPr>
        <w:pStyle w:val="BodyText"/>
        <w:jc w:val="both"/>
      </w:pPr>
    </w:p>
    <w:p w14:paraId="45329776" w14:textId="00937D9A" w:rsidR="006B58DF" w:rsidRPr="007D3D40" w:rsidRDefault="006B58DF">
      <w:pPr>
        <w:spacing w:after="160" w:line="259" w:lineRule="auto"/>
      </w:pPr>
      <w:r w:rsidRPr="007D3D40">
        <w:br w:type="page"/>
      </w:r>
    </w:p>
    <w:p w14:paraId="40E95BD7" w14:textId="633A562C" w:rsidR="00A2111E" w:rsidRPr="007D3D40" w:rsidRDefault="00291B57" w:rsidP="00861F69">
      <w:pPr>
        <w:pStyle w:val="Heading1"/>
      </w:pPr>
      <w:bookmarkStart w:id="129" w:name="_Toc527533576"/>
      <w:r w:rsidRPr="007D3D40">
        <w:lastRenderedPageBreak/>
        <w:t>THE PROPER</w:t>
      </w:r>
      <w:r w:rsidR="006B58DF" w:rsidRPr="007D3D40">
        <w:t xml:space="preserve"> </w:t>
      </w:r>
      <w:r w:rsidR="00861F69" w:rsidRPr="007D3D40">
        <w:t>GOVERNANCE</w:t>
      </w:r>
      <w:r w:rsidRPr="007D3D40">
        <w:t xml:space="preserve"> OF ATON SERVICES</w:t>
      </w:r>
      <w:bookmarkEnd w:id="129"/>
    </w:p>
    <w:p w14:paraId="5F9B7159" w14:textId="74D1DE18" w:rsidR="00867790" w:rsidRPr="007D3D40" w:rsidRDefault="00867790" w:rsidP="00601045">
      <w:pPr>
        <w:pStyle w:val="BodyText"/>
        <w:jc w:val="both"/>
      </w:pPr>
      <w:r w:rsidRPr="007D3D40">
        <w:rPr>
          <w:lang w:eastAsia="de-DE"/>
        </w:rPr>
        <w:t xml:space="preserve">Chapter V of </w:t>
      </w:r>
      <w:proofErr w:type="spellStart"/>
      <w:r w:rsidRPr="007D3D40">
        <w:rPr>
          <w:lang w:eastAsia="de-DE"/>
        </w:rPr>
        <w:t>t</w:t>
      </w:r>
      <w:r w:rsidR="00291B57" w:rsidRPr="007D3D40">
        <w:rPr>
          <w:lang w:eastAsia="de-DE"/>
        </w:rPr>
        <w:t>he</w:t>
      </w:r>
      <w:del w:id="130" w:author="James Collocott" w:date="2018-10-24T16:27:00Z">
        <w:r w:rsidR="00291B57" w:rsidRPr="007D3D40" w:rsidDel="00601045">
          <w:rPr>
            <w:lang w:eastAsia="de-DE"/>
          </w:rPr>
          <w:delText xml:space="preserve"> </w:delText>
        </w:r>
        <w:r w:rsidRPr="007D3D40" w:rsidDel="00601045">
          <w:delText>Safety of Life at Sea Convention</w:delText>
        </w:r>
      </w:del>
      <w:ins w:id="131" w:author="James Collocott" w:date="2018-10-24T16:27:00Z">
        <w:r w:rsidR="00601045">
          <w:t>SOLAS</w:t>
        </w:r>
      </w:ins>
      <w:proofErr w:type="spellEnd"/>
      <w:del w:id="132" w:author="James Collocott" w:date="2018-10-24T16:27:00Z">
        <w:r w:rsidRPr="007D3D40" w:rsidDel="00601045">
          <w:delText>, 1974, as a</w:delText>
        </w:r>
      </w:del>
      <w:del w:id="133" w:author="James Collocott" w:date="2018-10-24T16:28:00Z">
        <w:r w:rsidRPr="007D3D40" w:rsidDel="00601045">
          <w:delText>mended</w:delText>
        </w:r>
      </w:del>
      <w:r w:rsidRPr="007D3D40">
        <w:t xml:space="preserve">, places a clear obligation on coastal States to keep mariners fully informed of safety-related matters and to provide VTS and AtoN </w:t>
      </w:r>
      <w:del w:id="134" w:author="Kevin Gregory" w:date="2018-10-16T08:08:00Z">
        <w:r w:rsidRPr="007D3D40" w:rsidDel="006F76E8">
          <w:delText>“</w:delText>
        </w:r>
      </w:del>
      <w:r w:rsidRPr="007D3D40">
        <w:t>as the volume of traffic justifies and the degree of risk requires</w:t>
      </w:r>
      <w:del w:id="135" w:author="Kevin Gregory" w:date="2018-10-16T08:09:00Z">
        <w:r w:rsidRPr="007D3D40" w:rsidDel="006F76E8">
          <w:delText>”</w:delText>
        </w:r>
      </w:del>
      <w:r w:rsidRPr="007D3D40">
        <w:t>.</w:t>
      </w:r>
    </w:p>
    <w:p w14:paraId="4DDA0878" w14:textId="76FC1713" w:rsidR="00A2111E" w:rsidRPr="007D3D40" w:rsidRDefault="004D74A8" w:rsidP="00601045">
      <w:pPr>
        <w:pStyle w:val="BodyText"/>
        <w:jc w:val="both"/>
        <w:rPr>
          <w:ins w:id="136" w:author="Kevin Gregory" w:date="2018-10-17T09:56:00Z"/>
          <w:lang w:eastAsia="de-DE"/>
        </w:rPr>
      </w:pPr>
      <w:r w:rsidRPr="007D3D40">
        <w:rPr>
          <w:lang w:eastAsia="de-DE"/>
        </w:rPr>
        <w:t xml:space="preserve">The </w:t>
      </w:r>
      <w:r w:rsidR="00423D5B" w:rsidRPr="007D3D40">
        <w:rPr>
          <w:lang w:eastAsia="de-DE"/>
        </w:rPr>
        <w:t xml:space="preserve">dissemination of MSI and the </w:t>
      </w:r>
      <w:r w:rsidRPr="007D3D40">
        <w:rPr>
          <w:lang w:eastAsia="de-DE"/>
        </w:rPr>
        <w:t xml:space="preserve">provision of VTS and/or AtoN services depends on </w:t>
      </w:r>
      <w:r w:rsidR="00380462" w:rsidRPr="007D3D40">
        <w:rPr>
          <w:lang w:eastAsia="de-DE"/>
        </w:rPr>
        <w:t xml:space="preserve">rapid reaction to reports of navigational dangers; </w:t>
      </w:r>
      <w:r w:rsidRPr="007D3D40">
        <w:rPr>
          <w:lang w:eastAsia="de-DE"/>
        </w:rPr>
        <w:t xml:space="preserve">a clear understanding of the volume </w:t>
      </w:r>
      <w:r w:rsidR="00F57338" w:rsidRPr="007D3D40">
        <w:rPr>
          <w:lang w:eastAsia="de-DE"/>
        </w:rPr>
        <w:t xml:space="preserve">and mix </w:t>
      </w:r>
      <w:r w:rsidRPr="007D3D40">
        <w:rPr>
          <w:lang w:eastAsia="de-DE"/>
        </w:rPr>
        <w:t>of all maritime traffic operating</w:t>
      </w:r>
      <w:r w:rsidR="00A2111E" w:rsidRPr="007D3D40">
        <w:rPr>
          <w:lang w:eastAsia="de-DE"/>
        </w:rPr>
        <w:t xml:space="preserve"> </w:t>
      </w:r>
      <w:r w:rsidRPr="007D3D40">
        <w:rPr>
          <w:lang w:eastAsia="de-DE"/>
        </w:rPr>
        <w:t>in the waters of a coastal State</w:t>
      </w:r>
      <w:del w:id="137" w:author="James Collocott" w:date="2018-10-24T16:29:00Z">
        <w:r w:rsidRPr="007D3D40" w:rsidDel="00601045">
          <w:rPr>
            <w:lang w:eastAsia="de-DE"/>
          </w:rPr>
          <w:delText>s</w:delText>
        </w:r>
      </w:del>
      <w:r w:rsidR="001250E2" w:rsidRPr="007D3D40">
        <w:rPr>
          <w:lang w:eastAsia="de-DE"/>
        </w:rPr>
        <w:t xml:space="preserve"> and the routes that they take</w:t>
      </w:r>
      <w:r w:rsidR="002F421E" w:rsidRPr="007D3D40">
        <w:rPr>
          <w:lang w:eastAsia="de-DE"/>
        </w:rPr>
        <w:t xml:space="preserve">; </w:t>
      </w:r>
      <w:r w:rsidRPr="007D3D40">
        <w:rPr>
          <w:lang w:eastAsia="de-DE"/>
        </w:rPr>
        <w:t>an analysis of risk in those waters</w:t>
      </w:r>
      <w:r w:rsidR="002F421E" w:rsidRPr="007D3D40">
        <w:rPr>
          <w:lang w:eastAsia="de-DE"/>
        </w:rPr>
        <w:t xml:space="preserve"> and how the marine environment will be preserved for future generations</w:t>
      </w:r>
      <w:r w:rsidRPr="007D3D40">
        <w:rPr>
          <w:lang w:eastAsia="de-DE"/>
        </w:rPr>
        <w:t>. The C</w:t>
      </w:r>
      <w:ins w:id="138" w:author="Kevin Gregory" w:date="2018-10-15T14:35:00Z">
        <w:r w:rsidR="00BD3FDF" w:rsidRPr="007D3D40">
          <w:rPr>
            <w:lang w:eastAsia="de-DE"/>
          </w:rPr>
          <w:t xml:space="preserve">ompetent </w:t>
        </w:r>
      </w:ins>
      <w:r w:rsidRPr="007D3D40">
        <w:rPr>
          <w:lang w:eastAsia="de-DE"/>
        </w:rPr>
        <w:t>A</w:t>
      </w:r>
      <w:ins w:id="139" w:author="Kevin Gregory" w:date="2018-10-15T14:35:00Z">
        <w:r w:rsidR="00BD3FDF" w:rsidRPr="007D3D40">
          <w:rPr>
            <w:lang w:eastAsia="de-DE"/>
          </w:rPr>
          <w:t>uthority</w:t>
        </w:r>
      </w:ins>
      <w:r w:rsidRPr="007D3D40">
        <w:rPr>
          <w:lang w:eastAsia="de-DE"/>
        </w:rPr>
        <w:t xml:space="preserve"> must therefore have proper legislation</w:t>
      </w:r>
      <w:r w:rsidR="009F27B7" w:rsidRPr="007D3D40">
        <w:rPr>
          <w:lang w:eastAsia="de-DE"/>
        </w:rPr>
        <w:t xml:space="preserve"> and management procedures in place to </w:t>
      </w:r>
      <w:r w:rsidR="00380462" w:rsidRPr="007D3D40">
        <w:rPr>
          <w:lang w:eastAsia="de-DE"/>
        </w:rPr>
        <w:t>broadcast safety-related messages</w:t>
      </w:r>
      <w:del w:id="140" w:author="James Collocott" w:date="2018-10-24T16:29:00Z">
        <w:r w:rsidR="00380462" w:rsidRPr="007D3D40" w:rsidDel="00601045">
          <w:rPr>
            <w:lang w:eastAsia="de-DE"/>
          </w:rPr>
          <w:delText>;</w:delText>
        </w:r>
      </w:del>
      <w:ins w:id="141" w:author="James Collocott" w:date="2018-10-24T16:29:00Z">
        <w:r w:rsidR="00601045">
          <w:rPr>
            <w:lang w:eastAsia="de-DE"/>
          </w:rPr>
          <w:t>,</w:t>
        </w:r>
      </w:ins>
      <w:r w:rsidR="00380462" w:rsidRPr="007D3D40">
        <w:rPr>
          <w:lang w:eastAsia="de-DE"/>
        </w:rPr>
        <w:t xml:space="preserve"> </w:t>
      </w:r>
      <w:r w:rsidR="009F27B7" w:rsidRPr="007D3D40">
        <w:rPr>
          <w:lang w:eastAsia="de-DE"/>
        </w:rPr>
        <w:t xml:space="preserve">measure </w:t>
      </w:r>
      <w:r w:rsidR="00380462" w:rsidRPr="007D3D40">
        <w:rPr>
          <w:lang w:eastAsia="de-DE"/>
        </w:rPr>
        <w:t>traffic volumes</w:t>
      </w:r>
      <w:r w:rsidR="009F27B7" w:rsidRPr="007D3D40">
        <w:rPr>
          <w:lang w:eastAsia="de-DE"/>
        </w:rPr>
        <w:t xml:space="preserve"> </w:t>
      </w:r>
      <w:r w:rsidR="001250E2" w:rsidRPr="007D3D40">
        <w:rPr>
          <w:lang w:eastAsia="de-DE"/>
        </w:rPr>
        <w:t>and patterns</w:t>
      </w:r>
      <w:ins w:id="142" w:author="James Collocott" w:date="2018-10-24T16:30:00Z">
        <w:r w:rsidR="00601045">
          <w:rPr>
            <w:lang w:eastAsia="de-DE"/>
          </w:rPr>
          <w:t>,</w:t>
        </w:r>
      </w:ins>
      <w:r w:rsidR="001250E2" w:rsidRPr="007D3D40">
        <w:rPr>
          <w:lang w:eastAsia="de-DE"/>
        </w:rPr>
        <w:t xml:space="preserve"> </w:t>
      </w:r>
      <w:r w:rsidR="009F27B7" w:rsidRPr="007D3D40">
        <w:rPr>
          <w:lang w:eastAsia="de-DE"/>
        </w:rPr>
        <w:t xml:space="preserve">and determine risk control measures to </w:t>
      </w:r>
      <w:r w:rsidR="00380462" w:rsidRPr="007D3D40">
        <w:rPr>
          <w:lang w:eastAsia="de-DE"/>
        </w:rPr>
        <w:t xml:space="preserve">lower risk to a level which </w:t>
      </w:r>
      <w:r w:rsidR="00811241" w:rsidRPr="007D3D40">
        <w:rPr>
          <w:lang w:eastAsia="de-DE"/>
        </w:rPr>
        <w:t xml:space="preserve">is </w:t>
      </w:r>
      <w:r w:rsidR="00380462" w:rsidRPr="007D3D40">
        <w:rPr>
          <w:lang w:eastAsia="de-DE"/>
        </w:rPr>
        <w:t xml:space="preserve">as low as </w:t>
      </w:r>
      <w:r w:rsidR="00C12A36" w:rsidRPr="007D3D40">
        <w:rPr>
          <w:lang w:eastAsia="de-DE"/>
        </w:rPr>
        <w:t xml:space="preserve">reasonably </w:t>
      </w:r>
      <w:r w:rsidR="00380462" w:rsidRPr="007D3D40">
        <w:rPr>
          <w:lang w:eastAsia="de-DE"/>
        </w:rPr>
        <w:t>practicable</w:t>
      </w:r>
      <w:r w:rsidR="00811241" w:rsidRPr="007D3D40">
        <w:rPr>
          <w:lang w:eastAsia="de-DE"/>
        </w:rPr>
        <w:t xml:space="preserve"> “</w:t>
      </w:r>
      <w:r w:rsidR="001250E2" w:rsidRPr="007D3D40">
        <w:rPr>
          <w:lang w:eastAsia="de-DE"/>
        </w:rPr>
        <w:t>ALARP</w:t>
      </w:r>
      <w:r w:rsidR="00811241" w:rsidRPr="007D3D40">
        <w:rPr>
          <w:lang w:eastAsia="de-DE"/>
        </w:rPr>
        <w:t>”</w:t>
      </w:r>
      <w:r w:rsidR="009F27B7" w:rsidRPr="007D3D40">
        <w:rPr>
          <w:lang w:eastAsia="de-DE"/>
        </w:rPr>
        <w:t xml:space="preserve">. This will require </w:t>
      </w:r>
      <w:r w:rsidR="00811241" w:rsidRPr="007D3D40">
        <w:rPr>
          <w:lang w:eastAsia="de-DE"/>
        </w:rPr>
        <w:t xml:space="preserve">higher authority to </w:t>
      </w:r>
      <w:r w:rsidR="001250E2" w:rsidRPr="007D3D40">
        <w:rPr>
          <w:lang w:eastAsia="de-DE"/>
        </w:rPr>
        <w:t>embrac</w:t>
      </w:r>
      <w:r w:rsidR="00811241" w:rsidRPr="007D3D40">
        <w:rPr>
          <w:lang w:eastAsia="de-DE"/>
        </w:rPr>
        <w:t>e</w:t>
      </w:r>
      <w:r w:rsidR="001250E2" w:rsidRPr="007D3D40">
        <w:rPr>
          <w:lang w:eastAsia="de-DE"/>
        </w:rPr>
        <w:t xml:space="preserve"> a culture of maritime safety</w:t>
      </w:r>
      <w:del w:id="143" w:author="James Collocott" w:date="2018-10-24T16:30:00Z">
        <w:r w:rsidR="00811241" w:rsidRPr="007D3D40" w:rsidDel="00601045">
          <w:rPr>
            <w:lang w:eastAsia="de-DE"/>
          </w:rPr>
          <w:delText>;</w:delText>
        </w:r>
      </w:del>
      <w:ins w:id="144" w:author="James Collocott" w:date="2018-10-24T16:30:00Z">
        <w:r w:rsidR="00601045">
          <w:rPr>
            <w:lang w:eastAsia="de-DE"/>
          </w:rPr>
          <w:t>,</w:t>
        </w:r>
      </w:ins>
      <w:r w:rsidR="00811241" w:rsidRPr="007D3D40">
        <w:rPr>
          <w:lang w:eastAsia="de-DE"/>
        </w:rPr>
        <w:t xml:space="preserve"> exercise </w:t>
      </w:r>
      <w:r w:rsidR="00C12A36" w:rsidRPr="007D3D40">
        <w:rPr>
          <w:lang w:eastAsia="de-DE"/>
        </w:rPr>
        <w:t xml:space="preserve">clear leadership and </w:t>
      </w:r>
      <w:r w:rsidR="00811241" w:rsidRPr="007D3D40">
        <w:rPr>
          <w:lang w:eastAsia="de-DE"/>
        </w:rPr>
        <w:t xml:space="preserve">provide </w:t>
      </w:r>
      <w:r w:rsidR="009F27B7" w:rsidRPr="007D3D40">
        <w:rPr>
          <w:lang w:eastAsia="de-DE"/>
        </w:rPr>
        <w:t>an adequate resource</w:t>
      </w:r>
      <w:r w:rsidR="00C12A36" w:rsidRPr="007D3D40">
        <w:rPr>
          <w:lang w:eastAsia="de-DE"/>
        </w:rPr>
        <w:t xml:space="preserve"> of </w:t>
      </w:r>
      <w:r w:rsidR="009F27B7" w:rsidRPr="007D3D40">
        <w:rPr>
          <w:lang w:eastAsia="de-DE"/>
        </w:rPr>
        <w:t>specialist equipment</w:t>
      </w:r>
      <w:r w:rsidR="00C12A36" w:rsidRPr="007D3D40">
        <w:rPr>
          <w:lang w:eastAsia="de-DE"/>
        </w:rPr>
        <w:t xml:space="preserve">, </w:t>
      </w:r>
      <w:r w:rsidR="009F27B7" w:rsidRPr="007D3D40">
        <w:rPr>
          <w:lang w:eastAsia="de-DE"/>
        </w:rPr>
        <w:t>competent personnel</w:t>
      </w:r>
      <w:r w:rsidR="00C12A36" w:rsidRPr="007D3D40">
        <w:rPr>
          <w:lang w:eastAsia="de-DE"/>
        </w:rPr>
        <w:t xml:space="preserve"> and funding.</w:t>
      </w:r>
      <w:r w:rsidR="00A34084" w:rsidRPr="007D3D40">
        <w:rPr>
          <w:lang w:eastAsia="de-DE"/>
        </w:rPr>
        <w:t xml:space="preserve"> The methods of achieving these fundamental obligations should be set out in a formal Strategic </w:t>
      </w:r>
      <w:r w:rsidR="00A84FDB" w:rsidRPr="007D3D40">
        <w:rPr>
          <w:lang w:eastAsia="de-DE"/>
        </w:rPr>
        <w:t>Plan published</w:t>
      </w:r>
      <w:r w:rsidR="00A34084" w:rsidRPr="007D3D40">
        <w:rPr>
          <w:lang w:eastAsia="de-DE"/>
        </w:rPr>
        <w:t xml:space="preserve"> by the </w:t>
      </w:r>
      <w:r w:rsidR="008F02D9" w:rsidRPr="007D3D40">
        <w:rPr>
          <w:lang w:eastAsia="de-DE"/>
        </w:rPr>
        <w:t>national Competent Authority</w:t>
      </w:r>
      <w:r w:rsidR="00A34084" w:rsidRPr="007D3D40">
        <w:rPr>
          <w:lang w:eastAsia="de-DE"/>
        </w:rPr>
        <w:t xml:space="preserve"> responsible for AtoN service provision</w:t>
      </w:r>
      <w:r w:rsidR="00A84FDB" w:rsidRPr="007D3D40">
        <w:rPr>
          <w:lang w:eastAsia="de-DE"/>
        </w:rPr>
        <w:t xml:space="preserve"> [Guideline 1052.4.4]</w:t>
      </w:r>
      <w:r w:rsidR="00A34084" w:rsidRPr="007D3D40">
        <w:rPr>
          <w:lang w:eastAsia="de-DE"/>
        </w:rPr>
        <w:t>.</w:t>
      </w:r>
    </w:p>
    <w:p w14:paraId="28F7E0A6" w14:textId="06C22651" w:rsidR="00F03E51" w:rsidRPr="007D3D40" w:rsidRDefault="00F03E51" w:rsidP="00CF0A4C">
      <w:pPr>
        <w:pStyle w:val="Heading2"/>
        <w:numPr>
          <w:ilvl w:val="0"/>
          <w:numId w:val="0"/>
        </w:numPr>
        <w:rPr>
          <w:ins w:id="145" w:author="Kevin Gregory" w:date="2018-10-15T14:17:00Z"/>
          <w:lang w:eastAsia="de-DE"/>
        </w:rPr>
      </w:pPr>
      <w:bookmarkStart w:id="146" w:name="_Toc527533577"/>
      <w:ins w:id="147" w:author="Kevin Gregory" w:date="2018-10-17T09:56:00Z">
        <w:r w:rsidRPr="007D3D40">
          <w:rPr>
            <w:lang w:eastAsia="de-DE"/>
          </w:rPr>
          <w:t>2.1</w:t>
        </w:r>
        <w:r w:rsidRPr="007D3D40">
          <w:rPr>
            <w:lang w:eastAsia="de-DE"/>
          </w:rPr>
          <w:tab/>
          <w:t>National Maritime Legislation</w:t>
        </w:r>
      </w:ins>
      <w:bookmarkEnd w:id="146"/>
    </w:p>
    <w:p w14:paraId="03660D42" w14:textId="054C2733" w:rsidR="00CD234D" w:rsidRPr="007D3D40" w:rsidRDefault="00C02CEB" w:rsidP="00C9586A">
      <w:pPr>
        <w:pStyle w:val="BodyText"/>
        <w:jc w:val="both"/>
      </w:pPr>
      <w:r w:rsidRPr="007D3D40">
        <w:t xml:space="preserve">The </w:t>
      </w:r>
      <w:r w:rsidR="00B66EB6" w:rsidRPr="007D3D40">
        <w:t xml:space="preserve">national maritime legislation enacted by </w:t>
      </w:r>
      <w:r w:rsidRPr="007D3D40">
        <w:t xml:space="preserve">each </w:t>
      </w:r>
      <w:r w:rsidR="00583369" w:rsidRPr="007D3D40">
        <w:t>country</w:t>
      </w:r>
      <w:r w:rsidRPr="007D3D40">
        <w:t xml:space="preserve"> </w:t>
      </w:r>
      <w:r w:rsidR="00B66EB6" w:rsidRPr="007D3D40">
        <w:t>should</w:t>
      </w:r>
      <w:r w:rsidRPr="007D3D40">
        <w:t xml:space="preserve"> nominate the </w:t>
      </w:r>
      <w:ins w:id="148" w:author="James Collocott" w:date="2018-10-24T16:33:00Z">
        <w:r w:rsidR="00304C7A">
          <w:t xml:space="preserve">relevant </w:t>
        </w:r>
      </w:ins>
      <w:r w:rsidRPr="007D3D40">
        <w:t xml:space="preserve">Ministry with ultimate responsibility for the provision of services to meet its IMO Coastal State obligations. </w:t>
      </w:r>
      <w:r w:rsidR="00B66EB6" w:rsidRPr="007D3D40">
        <w:t xml:space="preserve">Proper governance of these obligations will need to be coordinated through a maritime strategy developed by </w:t>
      </w:r>
      <w:r w:rsidR="00B434EF" w:rsidRPr="007D3D40">
        <w:t>an appropriate</w:t>
      </w:r>
      <w:r w:rsidR="00B66EB6" w:rsidRPr="007D3D40">
        <w:t xml:space="preserve"> form of national Maritime Committee</w:t>
      </w:r>
      <w:ins w:id="149" w:author="James Collocott" w:date="2018-10-24T16:34:00Z">
        <w:r w:rsidR="00304C7A">
          <w:t>,</w:t>
        </w:r>
      </w:ins>
      <w:r w:rsidR="00B66EB6" w:rsidRPr="007D3D40">
        <w:t xml:space="preserve"> </w:t>
      </w:r>
      <w:r w:rsidR="0056345F" w:rsidRPr="007D3D40">
        <w:t>comprising</w:t>
      </w:r>
      <w:r w:rsidR="00B66EB6" w:rsidRPr="007D3D40">
        <w:t xml:space="preserve"> key Ministries and Organisations. </w:t>
      </w:r>
      <w:r w:rsidR="00B434EF" w:rsidRPr="007D3D40">
        <w:t>Without this overarching strategy, the provision of appropriate safety of navigation services cannot be properly managed</w:t>
      </w:r>
      <w:r w:rsidR="007562A2" w:rsidRPr="007D3D40">
        <w:t xml:space="preserve"> in a focussed and </w:t>
      </w:r>
      <w:r w:rsidR="00291B57" w:rsidRPr="007D3D40">
        <w:t>cost-effective</w:t>
      </w:r>
      <w:r w:rsidR="007562A2" w:rsidRPr="007D3D40">
        <w:t xml:space="preserve"> manner</w:t>
      </w:r>
      <w:r w:rsidR="00B434EF" w:rsidRPr="007D3D40">
        <w:t xml:space="preserve">. </w:t>
      </w:r>
    </w:p>
    <w:p w14:paraId="493D5112" w14:textId="22A2D14B" w:rsidR="008C7CB6" w:rsidRPr="007D3D40" w:rsidRDefault="008272CB" w:rsidP="00304C7A">
      <w:pPr>
        <w:pStyle w:val="BodyText"/>
        <w:jc w:val="both"/>
        <w:rPr>
          <w:lang w:eastAsia="zh-CN"/>
        </w:rPr>
      </w:pPr>
      <w:r w:rsidRPr="007D3D40">
        <w:t xml:space="preserve">Proper management will depend on </w:t>
      </w:r>
      <w:r w:rsidR="00C4111F" w:rsidRPr="007D3D40">
        <w:rPr>
          <w:lang w:eastAsia="zh-CN"/>
        </w:rPr>
        <w:t>national maritime legislation</w:t>
      </w:r>
      <w:r w:rsidR="00C10FB3" w:rsidRPr="007D3D40">
        <w:rPr>
          <w:lang w:eastAsia="zh-CN"/>
        </w:rPr>
        <w:t xml:space="preserve"> (</w:t>
      </w:r>
      <w:r w:rsidR="00C4111F" w:rsidRPr="007D3D40">
        <w:rPr>
          <w:lang w:eastAsia="zh-CN"/>
        </w:rPr>
        <w:t xml:space="preserve">often referred to as The Shipping </w:t>
      </w:r>
      <w:r w:rsidR="00C10FB3" w:rsidRPr="007D3D40">
        <w:rPr>
          <w:lang w:eastAsia="zh-CN"/>
        </w:rPr>
        <w:t xml:space="preserve">and/or Ports </w:t>
      </w:r>
      <w:r w:rsidR="00C4111F" w:rsidRPr="007D3D40">
        <w:rPr>
          <w:lang w:eastAsia="zh-CN"/>
        </w:rPr>
        <w:t>Act</w:t>
      </w:r>
      <w:r w:rsidR="00C10FB3" w:rsidRPr="007D3D40">
        <w:rPr>
          <w:lang w:eastAsia="zh-CN"/>
        </w:rPr>
        <w:t>(s))</w:t>
      </w:r>
      <w:r w:rsidR="00C4111F" w:rsidRPr="007D3D40">
        <w:rPr>
          <w:lang w:eastAsia="zh-CN"/>
        </w:rPr>
        <w:t xml:space="preserve"> </w:t>
      </w:r>
      <w:r w:rsidR="00C10FB3" w:rsidRPr="007D3D40">
        <w:rPr>
          <w:lang w:eastAsia="zh-CN"/>
        </w:rPr>
        <w:t>specifying unambiguously</w:t>
      </w:r>
      <w:r w:rsidR="00C4111F" w:rsidRPr="007D3D40">
        <w:rPr>
          <w:lang w:eastAsia="zh-CN"/>
        </w:rPr>
        <w:t xml:space="preserve"> the Ministry or other Governmental Organisation(s) acting as the national Competent Authority for </w:t>
      </w:r>
      <w:r w:rsidR="00C10FB3" w:rsidRPr="007D3D40">
        <w:rPr>
          <w:lang w:eastAsia="zh-CN"/>
        </w:rPr>
        <w:t xml:space="preserve">MSI, </w:t>
      </w:r>
      <w:r w:rsidR="00C4111F" w:rsidRPr="007D3D40">
        <w:rPr>
          <w:lang w:eastAsia="zh-CN"/>
        </w:rPr>
        <w:t xml:space="preserve">VTS and/or </w:t>
      </w:r>
      <w:r w:rsidR="00C10FB3" w:rsidRPr="007D3D40">
        <w:rPr>
          <w:lang w:eastAsia="zh-CN"/>
        </w:rPr>
        <w:t>AtoN</w:t>
      </w:r>
      <w:r w:rsidR="00C4111F" w:rsidRPr="007D3D40">
        <w:rPr>
          <w:lang w:eastAsia="zh-CN"/>
        </w:rPr>
        <w:t xml:space="preserve"> services. It should include a Section on “The Safety of Navigation” which should</w:t>
      </w:r>
      <w:ins w:id="150" w:author="James Collocott" w:date="2018-10-24T16:35:00Z">
        <w:r w:rsidR="00304C7A">
          <w:rPr>
            <w:lang w:eastAsia="zh-CN"/>
          </w:rPr>
          <w:t>,</w:t>
        </w:r>
      </w:ins>
      <w:r w:rsidR="00C4111F" w:rsidRPr="007D3D40">
        <w:rPr>
          <w:lang w:eastAsia="zh-CN"/>
        </w:rPr>
        <w:t xml:space="preserve"> </w:t>
      </w:r>
      <w:del w:id="151" w:author="James Collocott" w:date="2018-10-24T16:35:00Z">
        <w:r w:rsidR="00C4111F" w:rsidRPr="007D3D40" w:rsidDel="00304C7A">
          <w:rPr>
            <w:i/>
            <w:lang w:eastAsia="zh-CN"/>
          </w:rPr>
          <w:delText>inter alia</w:delText>
        </w:r>
      </w:del>
      <w:ins w:id="152" w:author="James Collocott" w:date="2018-10-24T16:35:00Z">
        <w:r w:rsidR="00304C7A" w:rsidRPr="00304C7A">
          <w:rPr>
            <w:iCs/>
            <w:lang w:eastAsia="zh-CN"/>
            <w:rPrChange w:id="153" w:author="James Collocott" w:date="2018-10-24T16:35:00Z">
              <w:rPr>
                <w:i/>
                <w:lang w:eastAsia="zh-CN"/>
              </w:rPr>
            </w:rPrChange>
          </w:rPr>
          <w:t xml:space="preserve"> amongst others,</w:t>
        </w:r>
      </w:ins>
      <w:r w:rsidR="00C4111F" w:rsidRPr="007D3D40">
        <w:rPr>
          <w:i/>
          <w:lang w:eastAsia="zh-CN"/>
        </w:rPr>
        <w:t xml:space="preserve"> </w:t>
      </w:r>
      <w:r w:rsidR="00C4111F" w:rsidRPr="007D3D40">
        <w:rPr>
          <w:lang w:eastAsia="zh-CN"/>
        </w:rPr>
        <w:t xml:space="preserve">include articles on the incorporation of </w:t>
      </w:r>
      <w:r w:rsidR="00C10FB3" w:rsidRPr="007D3D40">
        <w:rPr>
          <w:lang w:eastAsia="zh-CN"/>
        </w:rPr>
        <w:t xml:space="preserve">SOLAS </w:t>
      </w:r>
      <w:r w:rsidR="00C4111F" w:rsidRPr="007D3D40">
        <w:rPr>
          <w:lang w:eastAsia="zh-CN"/>
        </w:rPr>
        <w:t>Chapter V into national legislation</w:t>
      </w:r>
      <w:del w:id="154" w:author="James Collocott" w:date="2018-10-24T16:35:00Z">
        <w:r w:rsidR="00C4111F" w:rsidRPr="007D3D40" w:rsidDel="00304C7A">
          <w:rPr>
            <w:lang w:eastAsia="zh-CN"/>
          </w:rPr>
          <w:delText>;</w:delText>
        </w:r>
      </w:del>
      <w:ins w:id="155" w:author="James Collocott" w:date="2018-10-24T16:36:00Z">
        <w:r w:rsidR="00304C7A">
          <w:rPr>
            <w:lang w:eastAsia="zh-CN"/>
          </w:rPr>
          <w:t>,</w:t>
        </w:r>
      </w:ins>
      <w:r w:rsidR="00C4111F" w:rsidRPr="007D3D40">
        <w:rPr>
          <w:lang w:eastAsia="zh-CN"/>
        </w:rPr>
        <w:t xml:space="preserve"> nomination of the VTS and/or Maritime Authority and its </w:t>
      </w:r>
      <w:r w:rsidR="002D62C0" w:rsidRPr="007D3D40">
        <w:rPr>
          <w:lang w:eastAsia="zh-CN"/>
        </w:rPr>
        <w:t>“</w:t>
      </w:r>
      <w:r w:rsidR="00C4111F" w:rsidRPr="007D3D40">
        <w:rPr>
          <w:lang w:eastAsia="zh-CN"/>
        </w:rPr>
        <w:t>Director</w:t>
      </w:r>
      <w:r w:rsidR="002D62C0" w:rsidRPr="007D3D40">
        <w:rPr>
          <w:lang w:eastAsia="zh-CN"/>
        </w:rPr>
        <w:t>”</w:t>
      </w:r>
      <w:ins w:id="156" w:author="James Collocott" w:date="2018-10-24T16:36:00Z">
        <w:r w:rsidR="00304C7A">
          <w:rPr>
            <w:lang w:eastAsia="zh-CN"/>
          </w:rPr>
          <w:t>,</w:t>
        </w:r>
      </w:ins>
      <w:r w:rsidR="00C4111F" w:rsidRPr="007D3D40">
        <w:rPr>
          <w:lang w:eastAsia="zh-CN"/>
        </w:rPr>
        <w:t xml:space="preserve"> and the nomination of the national MSI Coordinator</w:t>
      </w:r>
      <w:r w:rsidR="006B00C3" w:rsidRPr="007D3D40">
        <w:rPr>
          <w:rStyle w:val="FootnoteReference"/>
          <w:rFonts w:ascii="Calibri" w:hAnsi="Calibri" w:cs="Calibri"/>
          <w:lang w:eastAsia="zh-CN"/>
        </w:rPr>
        <w:footnoteReference w:id="3"/>
      </w:r>
      <w:r w:rsidR="00C4111F" w:rsidRPr="007D3D40">
        <w:rPr>
          <w:lang w:eastAsia="zh-CN"/>
        </w:rPr>
        <w:t>.</w:t>
      </w:r>
      <w:r w:rsidR="00C10FB3" w:rsidRPr="007D3D40">
        <w:rPr>
          <w:lang w:eastAsia="zh-CN"/>
        </w:rPr>
        <w:t xml:space="preserve"> </w:t>
      </w:r>
    </w:p>
    <w:p w14:paraId="2F451EB7" w14:textId="32709B51" w:rsidR="008C7CB6" w:rsidRPr="007D3D40" w:rsidRDefault="008C7CB6" w:rsidP="00304C7A">
      <w:pPr>
        <w:pStyle w:val="BodyText"/>
        <w:jc w:val="both"/>
        <w:rPr>
          <w:lang w:eastAsia="zh-CN"/>
        </w:rPr>
      </w:pPr>
      <w:r w:rsidRPr="00304C7A">
        <w:rPr>
          <w:lang w:eastAsia="zh-CN"/>
          <w:rPrChange w:id="157" w:author="James Collocott" w:date="2018-10-24T16:36:00Z">
            <w:rPr>
              <w:highlight w:val="yellow"/>
              <w:lang w:eastAsia="zh-CN"/>
            </w:rPr>
          </w:rPrChange>
        </w:rPr>
        <w:t>The 13</w:t>
      </w:r>
      <w:r w:rsidRPr="00304C7A">
        <w:rPr>
          <w:vertAlign w:val="superscript"/>
          <w:lang w:eastAsia="zh-CN"/>
          <w:rPrChange w:id="158" w:author="James Collocott" w:date="2018-10-24T16:36:00Z">
            <w:rPr>
              <w:highlight w:val="yellow"/>
              <w:vertAlign w:val="superscript"/>
              <w:lang w:eastAsia="zh-CN"/>
            </w:rPr>
          </w:rPrChange>
        </w:rPr>
        <w:t>th</w:t>
      </w:r>
      <w:r w:rsidRPr="00304C7A">
        <w:rPr>
          <w:lang w:eastAsia="zh-CN"/>
          <w:rPrChange w:id="159" w:author="James Collocott" w:date="2018-10-24T16:36:00Z">
            <w:rPr>
              <w:highlight w:val="yellow"/>
              <w:lang w:eastAsia="zh-CN"/>
            </w:rPr>
          </w:rPrChange>
        </w:rPr>
        <w:t xml:space="preserve"> IALA General Assembly approved the adoption of seven </w:t>
      </w:r>
      <w:ins w:id="160" w:author="James Collocott" w:date="2018-10-24T16:36:00Z">
        <w:r w:rsidR="00304C7A">
          <w:rPr>
            <w:lang w:eastAsia="zh-CN"/>
          </w:rPr>
          <w:t xml:space="preserve">IALA </w:t>
        </w:r>
      </w:ins>
      <w:r w:rsidR="004016BB" w:rsidRPr="00304C7A">
        <w:rPr>
          <w:lang w:eastAsia="zh-CN"/>
          <w:rPrChange w:id="161" w:author="James Collocott" w:date="2018-10-24T16:36:00Z">
            <w:rPr>
              <w:highlight w:val="yellow"/>
              <w:lang w:eastAsia="zh-CN"/>
            </w:rPr>
          </w:rPrChange>
        </w:rPr>
        <w:t>S</w:t>
      </w:r>
      <w:r w:rsidRPr="00304C7A">
        <w:rPr>
          <w:lang w:eastAsia="zh-CN"/>
          <w:rPrChange w:id="162" w:author="James Collocott" w:date="2018-10-24T16:36:00Z">
            <w:rPr>
              <w:highlight w:val="yellow"/>
              <w:lang w:eastAsia="zh-CN"/>
            </w:rPr>
          </w:rPrChange>
        </w:rPr>
        <w:t xml:space="preserve">tandards which form a framework, the implementation of which by all coastal States will harmonise </w:t>
      </w:r>
      <w:del w:id="163" w:author="James Collocott" w:date="2018-10-24T16:37:00Z">
        <w:r w:rsidRPr="00304C7A" w:rsidDel="00304C7A">
          <w:rPr>
            <w:lang w:eastAsia="zh-CN"/>
            <w:rPrChange w:id="164" w:author="James Collocott" w:date="2018-10-24T16:36:00Z">
              <w:rPr>
                <w:highlight w:val="yellow"/>
                <w:lang w:eastAsia="zh-CN"/>
              </w:rPr>
            </w:rPrChange>
          </w:rPr>
          <w:delText xml:space="preserve">marine </w:delText>
        </w:r>
      </w:del>
      <w:r w:rsidRPr="00304C7A">
        <w:rPr>
          <w:lang w:eastAsia="zh-CN"/>
          <w:rPrChange w:id="165" w:author="James Collocott" w:date="2018-10-24T16:36:00Z">
            <w:rPr>
              <w:highlight w:val="yellow"/>
              <w:lang w:eastAsia="zh-CN"/>
            </w:rPr>
          </w:rPrChange>
        </w:rPr>
        <w:t xml:space="preserve">AtoN world-wide. Maritime legislation should therefore specify that the “Director” </w:t>
      </w:r>
      <w:r w:rsidRPr="00304C7A">
        <w:rPr>
          <w:rPrChange w:id="166" w:author="James Collocott" w:date="2018-10-24T16:36:00Z">
            <w:rPr>
              <w:highlight w:val="yellow"/>
            </w:rPr>
          </w:rPrChange>
        </w:rPr>
        <w:t xml:space="preserve">“shall have due regard to the IALA harmonised </w:t>
      </w:r>
      <w:ins w:id="167" w:author="James Collocott" w:date="2018-10-24T16:37:00Z">
        <w:r w:rsidR="00304C7A">
          <w:t xml:space="preserve">maritime </w:t>
        </w:r>
      </w:ins>
      <w:r w:rsidRPr="00304C7A">
        <w:rPr>
          <w:rPrChange w:id="168" w:author="James Collocott" w:date="2018-10-24T16:36:00Z">
            <w:rPr>
              <w:highlight w:val="yellow"/>
            </w:rPr>
          </w:rPrChange>
        </w:rPr>
        <w:t>buoyage system and any standards, recommendations</w:t>
      </w:r>
      <w:ins w:id="169" w:author="James Collocott" w:date="2018-10-24T16:37:00Z">
        <w:r w:rsidR="00304C7A">
          <w:t>,</w:t>
        </w:r>
      </w:ins>
      <w:r w:rsidRPr="00304C7A">
        <w:rPr>
          <w:rPrChange w:id="170" w:author="James Collocott" w:date="2018-10-24T16:36:00Z">
            <w:rPr>
              <w:highlight w:val="yellow"/>
            </w:rPr>
          </w:rPrChange>
        </w:rPr>
        <w:t xml:space="preserve"> or guidelines issued by IALA”.</w:t>
      </w:r>
      <w:r w:rsidRPr="007D3D40">
        <w:t xml:space="preserve"> </w:t>
      </w:r>
    </w:p>
    <w:p w14:paraId="47F8FE17" w14:textId="1774DCE2" w:rsidR="00C02CEB" w:rsidRPr="007D3D40" w:rsidRDefault="00C10FB3" w:rsidP="004A7C2D">
      <w:pPr>
        <w:pStyle w:val="BodyText"/>
        <w:jc w:val="both"/>
      </w:pPr>
      <w:r w:rsidRPr="007D3D40">
        <w:rPr>
          <w:lang w:eastAsia="zh-CN"/>
        </w:rPr>
        <w:t>Legal definitions of a</w:t>
      </w:r>
      <w:del w:id="171" w:author="James Collocott" w:date="2018-10-24T16:43:00Z">
        <w:r w:rsidRPr="007D3D40" w:rsidDel="004A7C2D">
          <w:rPr>
            <w:lang w:eastAsia="zh-CN"/>
          </w:rPr>
          <w:delText>n</w:delText>
        </w:r>
      </w:del>
      <w:r w:rsidRPr="007D3D40">
        <w:rPr>
          <w:lang w:eastAsia="zh-CN"/>
        </w:rPr>
        <w:t xml:space="preserve"> “</w:t>
      </w:r>
      <w:ins w:id="172" w:author="James Collocott" w:date="2018-10-24T16:38:00Z">
        <w:r w:rsidR="00304C7A">
          <w:rPr>
            <w:lang w:eastAsia="zh-CN"/>
          </w:rPr>
          <w:t xml:space="preserve">marine </w:t>
        </w:r>
      </w:ins>
      <w:r w:rsidRPr="007D3D40">
        <w:rPr>
          <w:lang w:eastAsia="zh-CN"/>
        </w:rPr>
        <w:t xml:space="preserve">aid to navigation” (as opposed to </w:t>
      </w:r>
      <w:ins w:id="173" w:author="James Collocott" w:date="2018-10-24T16:40:00Z">
        <w:r w:rsidR="00304C7A">
          <w:rPr>
            <w:lang w:eastAsia="zh-CN"/>
          </w:rPr>
          <w:t xml:space="preserve">a </w:t>
        </w:r>
      </w:ins>
      <w:r w:rsidRPr="007D3D40">
        <w:rPr>
          <w:lang w:eastAsia="zh-CN"/>
        </w:rPr>
        <w:t>“navigational aid”</w:t>
      </w:r>
      <w:ins w:id="174" w:author="James Collocott" w:date="2018-10-24T16:40:00Z">
        <w:r w:rsidR="00304C7A">
          <w:rPr>
            <w:lang w:eastAsia="zh-CN"/>
          </w:rPr>
          <w:t xml:space="preserve"> which is on-board a ship/vessel</w:t>
        </w:r>
      </w:ins>
      <w:r w:rsidRPr="007D3D40">
        <w:rPr>
          <w:lang w:eastAsia="zh-CN"/>
        </w:rPr>
        <w:t xml:space="preserve">) should be included together with </w:t>
      </w:r>
      <w:r w:rsidR="002D62C0" w:rsidRPr="007D3D40">
        <w:rPr>
          <w:lang w:eastAsia="zh-CN"/>
        </w:rPr>
        <w:t xml:space="preserve">empowering the “Director” to </w:t>
      </w:r>
      <w:r w:rsidR="002D62C0" w:rsidRPr="007D3D40">
        <w:t xml:space="preserve">have the absolute right to ensure that all AtoN established by any port, marina or other maritime facility, are established and maintained in compliance with SOLAS Chapter V Regulation 13.2, meaning </w:t>
      </w:r>
      <w:r w:rsidR="00583369" w:rsidRPr="007D3D40">
        <w:t xml:space="preserve">specifically </w:t>
      </w:r>
      <w:r w:rsidR="002D62C0" w:rsidRPr="007D3D40">
        <w:t>to the international recommendations and guidelines published by IALA.</w:t>
      </w:r>
    </w:p>
    <w:p w14:paraId="50D93C97" w14:textId="2938AEB2" w:rsidR="00931223" w:rsidRPr="007D3D40" w:rsidRDefault="00ED625C" w:rsidP="00CF0A4C">
      <w:pPr>
        <w:pStyle w:val="Heading2"/>
        <w:numPr>
          <w:ilvl w:val="0"/>
          <w:numId w:val="0"/>
        </w:numPr>
        <w:rPr>
          <w:lang w:eastAsia="zh-CN"/>
        </w:rPr>
      </w:pPr>
      <w:bookmarkStart w:id="175" w:name="_Toc527533578"/>
      <w:ins w:id="176" w:author="Kevin Gregory" w:date="2018-10-17T09:48:00Z">
        <w:r w:rsidRPr="007D3D40">
          <w:rPr>
            <w:lang w:eastAsia="zh-CN"/>
          </w:rPr>
          <w:t>2.2</w:t>
        </w:r>
        <w:r w:rsidRPr="007D3D40">
          <w:rPr>
            <w:lang w:eastAsia="zh-CN"/>
          </w:rPr>
          <w:tab/>
        </w:r>
      </w:ins>
      <w:ins w:id="177" w:author="Kevin Gregory" w:date="2018-10-17T09:55:00Z">
        <w:r w:rsidR="00F629F4" w:rsidRPr="007D3D40">
          <w:rPr>
            <w:lang w:eastAsia="zh-CN"/>
          </w:rPr>
          <w:t>F</w:t>
        </w:r>
      </w:ins>
      <w:ins w:id="178" w:author="Kevin Gregory" w:date="2018-10-17T09:48:00Z">
        <w:r w:rsidRPr="007D3D40">
          <w:rPr>
            <w:lang w:eastAsia="zh-CN"/>
          </w:rPr>
          <w:t xml:space="preserve">unding </w:t>
        </w:r>
      </w:ins>
      <w:ins w:id="179" w:author="Kevin Gregory" w:date="2018-10-17T09:55:00Z">
        <w:r w:rsidR="00F629F4" w:rsidRPr="007D3D40">
          <w:rPr>
            <w:lang w:eastAsia="zh-CN"/>
          </w:rPr>
          <w:t>A</w:t>
        </w:r>
      </w:ins>
      <w:ins w:id="180" w:author="Kevin Gregory" w:date="2018-10-17T09:48:00Z">
        <w:r w:rsidRPr="007D3D40">
          <w:rPr>
            <w:lang w:eastAsia="zh-CN"/>
          </w:rPr>
          <w:t>to</w:t>
        </w:r>
      </w:ins>
      <w:ins w:id="181" w:author="Kevin Gregory" w:date="2018-10-17T09:55:00Z">
        <w:r w:rsidR="00F629F4" w:rsidRPr="007D3D40">
          <w:rPr>
            <w:lang w:eastAsia="zh-CN"/>
          </w:rPr>
          <w:t>N</w:t>
        </w:r>
      </w:ins>
      <w:ins w:id="182" w:author="Kevin Gregory" w:date="2018-10-17T09:48:00Z">
        <w:r w:rsidRPr="007D3D40">
          <w:rPr>
            <w:lang w:eastAsia="zh-CN"/>
          </w:rPr>
          <w:t xml:space="preserve"> </w:t>
        </w:r>
      </w:ins>
      <w:ins w:id="183" w:author="Kevin Gregory" w:date="2018-10-17T09:55:00Z">
        <w:r w:rsidR="00F629F4" w:rsidRPr="007D3D40">
          <w:rPr>
            <w:lang w:eastAsia="zh-CN"/>
          </w:rPr>
          <w:t>S</w:t>
        </w:r>
      </w:ins>
      <w:ins w:id="184" w:author="Kevin Gregory" w:date="2018-10-17T09:48:00Z">
        <w:r w:rsidRPr="007D3D40">
          <w:rPr>
            <w:lang w:eastAsia="zh-CN"/>
          </w:rPr>
          <w:t>ervices</w:t>
        </w:r>
      </w:ins>
      <w:bookmarkEnd w:id="175"/>
    </w:p>
    <w:p w14:paraId="4B245752" w14:textId="794A7854" w:rsidR="00931223" w:rsidRPr="007D3D40" w:rsidRDefault="007F7A0C">
      <w:pPr>
        <w:pStyle w:val="BodyText"/>
        <w:jc w:val="both"/>
        <w:rPr>
          <w:ins w:id="185" w:author="Kevin Gregory" w:date="2018-10-17T09:48:00Z"/>
          <w:rFonts w:eastAsia="Times New Roman" w:cstheme="minorHAnsi"/>
          <w:lang w:eastAsia="en-GB"/>
        </w:rPr>
      </w:pPr>
      <w:r w:rsidRPr="007D3D40">
        <w:rPr>
          <w:lang w:eastAsia="zh-CN"/>
        </w:rPr>
        <w:t>Proper safety of navigation services cannot be supplied without adequate funding. Some States have decided that the cost of such services shall be met from general taxation. However, under the United Nations Convention on the Law of the Sea (UNCLOS), a coastal State can charge for service</w:t>
      </w:r>
      <w:r w:rsidR="00583369" w:rsidRPr="007D3D40">
        <w:rPr>
          <w:lang w:eastAsia="zh-CN"/>
        </w:rPr>
        <w:t>s</w:t>
      </w:r>
      <w:r w:rsidRPr="007D3D40">
        <w:rPr>
          <w:lang w:eastAsia="zh-CN"/>
        </w:rPr>
        <w:t xml:space="preserve"> specific </w:t>
      </w:r>
      <w:r w:rsidRPr="007D3D40">
        <w:rPr>
          <w:lang w:eastAsia="zh-CN"/>
        </w:rPr>
        <w:lastRenderedPageBreak/>
        <w:t>to a vessel. The enables States to levy “light” o</w:t>
      </w:r>
      <w:r w:rsidR="001779A7" w:rsidRPr="007D3D40">
        <w:rPr>
          <w:lang w:eastAsia="zh-CN"/>
        </w:rPr>
        <w:t>r</w:t>
      </w:r>
      <w:r w:rsidRPr="007D3D40">
        <w:rPr>
          <w:lang w:eastAsia="zh-CN"/>
        </w:rPr>
        <w:t xml:space="preserve"> “navigational” dues on vessels calling at their ports</w:t>
      </w:r>
      <w:ins w:id="186" w:author="James Collocott" w:date="2018-10-24T16:44:00Z">
        <w:r w:rsidR="004A7C2D">
          <w:rPr>
            <w:lang w:eastAsia="zh-CN"/>
          </w:rPr>
          <w:t>,</w:t>
        </w:r>
      </w:ins>
      <w:r w:rsidRPr="007D3D40">
        <w:rPr>
          <w:lang w:eastAsia="zh-CN"/>
        </w:rPr>
        <w:t xml:space="preserve"> or anchorages</w:t>
      </w:r>
      <w:r w:rsidR="00583369" w:rsidRPr="007D3D40">
        <w:rPr>
          <w:lang w:eastAsia="zh-CN"/>
        </w:rPr>
        <w:t xml:space="preserve"> (but not on innocent passage through their waters)</w:t>
      </w:r>
      <w:r w:rsidRPr="007D3D40">
        <w:rPr>
          <w:lang w:eastAsia="zh-CN"/>
        </w:rPr>
        <w:t>, the rates of which will also need to be specified in law</w:t>
      </w:r>
      <w:r w:rsidR="00583369" w:rsidRPr="007D3D40">
        <w:rPr>
          <w:lang w:eastAsia="zh-CN"/>
        </w:rPr>
        <w:t xml:space="preserve"> and reviewed periodically</w:t>
      </w:r>
      <w:r w:rsidRPr="007D3D40">
        <w:rPr>
          <w:lang w:eastAsia="zh-CN"/>
        </w:rPr>
        <w:t xml:space="preserve">. If this “user-pays” system of funding is adopted, </w:t>
      </w:r>
      <w:r w:rsidRPr="007D3D40">
        <w:rPr>
          <w:rFonts w:eastAsia="Times New Roman" w:cstheme="minorHAnsi"/>
          <w:lang w:eastAsia="en-GB"/>
        </w:rPr>
        <w:t xml:space="preserve">revenues from the collection of light dues should, when appropriate, be “ring-fenced” for the </w:t>
      </w:r>
      <w:r w:rsidR="00932FBE" w:rsidRPr="007D3D40">
        <w:rPr>
          <w:rFonts w:eastAsia="Times New Roman" w:cstheme="minorHAnsi"/>
          <w:lang w:eastAsia="en-GB"/>
        </w:rPr>
        <w:t xml:space="preserve">procurement and </w:t>
      </w:r>
      <w:r w:rsidRPr="007D3D40">
        <w:rPr>
          <w:rFonts w:eastAsia="Times New Roman" w:cstheme="minorHAnsi"/>
          <w:lang w:eastAsia="en-GB"/>
        </w:rPr>
        <w:t xml:space="preserve">through-life maintenance </w:t>
      </w:r>
      <w:r w:rsidR="001779A7" w:rsidRPr="007D3D40">
        <w:rPr>
          <w:rFonts w:eastAsia="Times New Roman" w:cstheme="minorHAnsi"/>
          <w:lang w:eastAsia="en-GB"/>
        </w:rPr>
        <w:t xml:space="preserve">and operating </w:t>
      </w:r>
      <w:r w:rsidRPr="007D3D40">
        <w:rPr>
          <w:rFonts w:eastAsia="Times New Roman" w:cstheme="minorHAnsi"/>
          <w:lang w:eastAsia="en-GB"/>
        </w:rPr>
        <w:t>costs of all existing and new AtoN</w:t>
      </w:r>
      <w:r w:rsidR="001779A7" w:rsidRPr="007D3D40">
        <w:rPr>
          <w:rFonts w:eastAsia="Times New Roman" w:cstheme="minorHAnsi"/>
          <w:lang w:eastAsia="en-GB"/>
        </w:rPr>
        <w:t xml:space="preserve"> infrastructure</w:t>
      </w:r>
      <w:r w:rsidRPr="007D3D40">
        <w:rPr>
          <w:rFonts w:eastAsia="Times New Roman" w:cstheme="minorHAnsi"/>
          <w:lang w:eastAsia="en-GB"/>
        </w:rPr>
        <w:t>. Without an adequate source of funding, the reliability of AtoN to IALA standards cannot be sustained.</w:t>
      </w:r>
    </w:p>
    <w:p w14:paraId="2E76B421" w14:textId="35CF3F19" w:rsidR="00ED625C" w:rsidRPr="007D3D40" w:rsidRDefault="00ED625C" w:rsidP="00CF0A4C">
      <w:pPr>
        <w:pStyle w:val="Heading2"/>
        <w:numPr>
          <w:ilvl w:val="0"/>
          <w:numId w:val="0"/>
        </w:numPr>
        <w:rPr>
          <w:rFonts w:eastAsia="Times New Roman"/>
          <w:lang w:eastAsia="en-GB"/>
        </w:rPr>
      </w:pPr>
      <w:bookmarkStart w:id="187" w:name="_Toc527533579"/>
      <w:ins w:id="188" w:author="Kevin Gregory" w:date="2018-10-17T09:48:00Z">
        <w:r w:rsidRPr="007D3D40">
          <w:rPr>
            <w:rFonts w:eastAsia="Times New Roman"/>
            <w:lang w:eastAsia="en-GB"/>
          </w:rPr>
          <w:t>2.3</w:t>
        </w:r>
        <w:r w:rsidRPr="007D3D40">
          <w:rPr>
            <w:rFonts w:eastAsia="Times New Roman"/>
            <w:lang w:eastAsia="en-GB"/>
          </w:rPr>
          <w:tab/>
        </w:r>
      </w:ins>
      <w:ins w:id="189" w:author="Kevin Gregory" w:date="2018-10-17T09:55:00Z">
        <w:r w:rsidR="00F629F4" w:rsidRPr="007D3D40">
          <w:rPr>
            <w:rFonts w:eastAsia="Times New Roman"/>
            <w:lang w:eastAsia="en-GB"/>
          </w:rPr>
          <w:t>T</w:t>
        </w:r>
      </w:ins>
      <w:ins w:id="190" w:author="Kevin Gregory" w:date="2018-10-17T09:48:00Z">
        <w:r w:rsidRPr="007D3D40">
          <w:rPr>
            <w:rFonts w:eastAsia="Times New Roman"/>
            <w:lang w:eastAsia="en-GB"/>
          </w:rPr>
          <w:t xml:space="preserve">he </w:t>
        </w:r>
      </w:ins>
      <w:ins w:id="191" w:author="Kevin Gregory" w:date="2018-10-17T09:56:00Z">
        <w:r w:rsidR="00F629F4" w:rsidRPr="007D3D40">
          <w:rPr>
            <w:rFonts w:eastAsia="Times New Roman"/>
            <w:lang w:eastAsia="en-GB"/>
          </w:rPr>
          <w:t>A</w:t>
        </w:r>
      </w:ins>
      <w:ins w:id="192" w:author="Kevin Gregory" w:date="2018-10-17T09:48:00Z">
        <w:r w:rsidRPr="007D3D40">
          <w:rPr>
            <w:rFonts w:eastAsia="Times New Roman"/>
            <w:lang w:eastAsia="en-GB"/>
          </w:rPr>
          <w:t xml:space="preserve">dministration of proper </w:t>
        </w:r>
      </w:ins>
      <w:ins w:id="193" w:author="Kevin Gregory" w:date="2018-10-17T09:56:00Z">
        <w:r w:rsidR="00F629F4" w:rsidRPr="007D3D40">
          <w:rPr>
            <w:rFonts w:eastAsia="Times New Roman"/>
            <w:lang w:eastAsia="en-GB"/>
          </w:rPr>
          <w:t>G</w:t>
        </w:r>
      </w:ins>
      <w:ins w:id="194" w:author="Kevin Gregory" w:date="2018-10-17T09:48:00Z">
        <w:r w:rsidRPr="007D3D40">
          <w:rPr>
            <w:rFonts w:eastAsia="Times New Roman"/>
            <w:lang w:eastAsia="en-GB"/>
          </w:rPr>
          <w:t xml:space="preserve">overnance to meet </w:t>
        </w:r>
      </w:ins>
      <w:ins w:id="195" w:author="Kevin Gregory" w:date="2018-10-17T09:56:00Z">
        <w:r w:rsidR="00F629F4" w:rsidRPr="007D3D40">
          <w:rPr>
            <w:rFonts w:eastAsia="Times New Roman"/>
            <w:lang w:eastAsia="en-GB"/>
          </w:rPr>
          <w:t>IALA</w:t>
        </w:r>
      </w:ins>
      <w:ins w:id="196" w:author="Kevin Gregory" w:date="2018-10-17T09:48:00Z">
        <w:r w:rsidRPr="007D3D40">
          <w:rPr>
            <w:rFonts w:eastAsia="Times New Roman"/>
            <w:lang w:eastAsia="en-GB"/>
          </w:rPr>
          <w:t xml:space="preserve"> </w:t>
        </w:r>
      </w:ins>
      <w:ins w:id="197" w:author="Kevin Gregory" w:date="2018-10-17T09:56:00Z">
        <w:r w:rsidR="00F629F4" w:rsidRPr="007D3D40">
          <w:rPr>
            <w:rFonts w:eastAsia="Times New Roman"/>
            <w:lang w:eastAsia="en-GB"/>
          </w:rPr>
          <w:t>S</w:t>
        </w:r>
      </w:ins>
      <w:ins w:id="198" w:author="Kevin Gregory" w:date="2018-10-17T09:48:00Z">
        <w:r w:rsidRPr="007D3D40">
          <w:rPr>
            <w:rFonts w:eastAsia="Times New Roman"/>
            <w:lang w:eastAsia="en-GB"/>
          </w:rPr>
          <w:t>tandards</w:t>
        </w:r>
      </w:ins>
      <w:bookmarkEnd w:id="187"/>
    </w:p>
    <w:p w14:paraId="7DA1EBE7" w14:textId="32E08B88" w:rsidR="00132F9C" w:rsidRPr="007D3D40" w:rsidRDefault="0058311A">
      <w:pPr>
        <w:pStyle w:val="BodyText"/>
        <w:rPr>
          <w:lang w:eastAsia="en-GB"/>
        </w:rPr>
      </w:pPr>
      <w:r w:rsidRPr="004A7C2D">
        <w:rPr>
          <w:lang w:eastAsia="en-GB"/>
          <w:rPrChange w:id="199" w:author="James Collocott" w:date="2018-10-24T16:47:00Z">
            <w:rPr>
              <w:highlight w:val="yellow"/>
              <w:lang w:eastAsia="en-GB"/>
            </w:rPr>
          </w:rPrChange>
        </w:rPr>
        <w:t xml:space="preserve">The policy to adopt IALA </w:t>
      </w:r>
      <w:r w:rsidR="004016BB" w:rsidRPr="004A7C2D">
        <w:rPr>
          <w:lang w:eastAsia="en-GB"/>
          <w:rPrChange w:id="200" w:author="James Collocott" w:date="2018-10-24T16:47:00Z">
            <w:rPr>
              <w:highlight w:val="yellow"/>
              <w:lang w:eastAsia="en-GB"/>
            </w:rPr>
          </w:rPrChange>
        </w:rPr>
        <w:t>S</w:t>
      </w:r>
      <w:r w:rsidRPr="004A7C2D">
        <w:rPr>
          <w:lang w:eastAsia="en-GB"/>
          <w:rPrChange w:id="201" w:author="James Collocott" w:date="2018-10-24T16:47:00Z">
            <w:rPr>
              <w:highlight w:val="yellow"/>
              <w:lang w:eastAsia="en-GB"/>
            </w:rPr>
          </w:rPrChange>
        </w:rPr>
        <w:t>tandards remains with the national Competent Authority of each coastal State. However</w:t>
      </w:r>
      <w:r w:rsidR="00CF3F31" w:rsidRPr="004A7C2D">
        <w:rPr>
          <w:lang w:eastAsia="en-GB"/>
          <w:rPrChange w:id="202" w:author="James Collocott" w:date="2018-10-24T16:47:00Z">
            <w:rPr>
              <w:highlight w:val="yellow"/>
              <w:lang w:eastAsia="en-GB"/>
            </w:rPr>
          </w:rPrChange>
        </w:rPr>
        <w:t>,</w:t>
      </w:r>
      <w:r w:rsidRPr="004A7C2D">
        <w:rPr>
          <w:lang w:eastAsia="en-GB"/>
          <w:rPrChange w:id="203" w:author="James Collocott" w:date="2018-10-24T16:47:00Z">
            <w:rPr>
              <w:highlight w:val="yellow"/>
              <w:lang w:eastAsia="en-GB"/>
            </w:rPr>
          </w:rPrChange>
        </w:rPr>
        <w:t xml:space="preserve"> </w:t>
      </w:r>
      <w:r w:rsidR="004016BB" w:rsidRPr="004A7C2D">
        <w:rPr>
          <w:lang w:eastAsia="en-GB"/>
          <w:rPrChange w:id="204" w:author="James Collocott" w:date="2018-10-24T16:47:00Z">
            <w:rPr>
              <w:highlight w:val="yellow"/>
              <w:lang w:eastAsia="en-GB"/>
            </w:rPr>
          </w:rPrChange>
        </w:rPr>
        <w:t>if such a Competent Authority wishes to claim compliance with an IALA Standard</w:t>
      </w:r>
      <w:r w:rsidRPr="004A7C2D">
        <w:rPr>
          <w:lang w:eastAsia="en-GB"/>
          <w:rPrChange w:id="205" w:author="James Collocott" w:date="2018-10-24T16:47:00Z">
            <w:rPr>
              <w:highlight w:val="yellow"/>
              <w:lang w:eastAsia="en-GB"/>
            </w:rPr>
          </w:rPrChange>
        </w:rPr>
        <w:t xml:space="preserve">, </w:t>
      </w:r>
      <w:r w:rsidR="00CF3F31" w:rsidRPr="004A7C2D">
        <w:rPr>
          <w:lang w:eastAsia="en-GB"/>
          <w:rPrChange w:id="206" w:author="James Collocott" w:date="2018-10-24T16:47:00Z">
            <w:rPr>
              <w:highlight w:val="yellow"/>
              <w:lang w:eastAsia="en-GB"/>
            </w:rPr>
          </w:rPrChange>
        </w:rPr>
        <w:t>the</w:t>
      </w:r>
      <w:ins w:id="207" w:author="James Collocott" w:date="2018-10-24T16:47:00Z">
        <w:r w:rsidR="004A7C2D">
          <w:rPr>
            <w:lang w:eastAsia="en-GB"/>
          </w:rPr>
          <w:t>n</w:t>
        </w:r>
      </w:ins>
      <w:r w:rsidR="00CF3F31" w:rsidRPr="004A7C2D">
        <w:rPr>
          <w:lang w:eastAsia="en-GB"/>
          <w:rPrChange w:id="208" w:author="James Collocott" w:date="2018-10-24T16:47:00Z">
            <w:rPr>
              <w:highlight w:val="yellow"/>
              <w:lang w:eastAsia="en-GB"/>
            </w:rPr>
          </w:rPrChange>
        </w:rPr>
        <w:t xml:space="preserve"> it should implement all the </w:t>
      </w:r>
      <w:commentRangeStart w:id="209"/>
      <w:r w:rsidR="00CF3F31" w:rsidRPr="004A7C2D">
        <w:rPr>
          <w:lang w:eastAsia="en-GB"/>
          <w:rPrChange w:id="210" w:author="James Collocott" w:date="2018-10-24T16:47:00Z">
            <w:rPr>
              <w:highlight w:val="yellow"/>
              <w:lang w:eastAsia="en-GB"/>
            </w:rPr>
          </w:rPrChange>
        </w:rPr>
        <w:t>normative</w:t>
      </w:r>
      <w:commentRangeEnd w:id="209"/>
      <w:r w:rsidR="004A7C2D">
        <w:rPr>
          <w:rStyle w:val="CommentReference"/>
        </w:rPr>
        <w:commentReference w:id="209"/>
      </w:r>
      <w:r w:rsidR="00CF3F31" w:rsidRPr="004A7C2D">
        <w:rPr>
          <w:lang w:eastAsia="en-GB"/>
          <w:rPrChange w:id="211" w:author="James Collocott" w:date="2018-10-24T16:47:00Z">
            <w:rPr>
              <w:highlight w:val="yellow"/>
              <w:lang w:eastAsia="en-GB"/>
            </w:rPr>
          </w:rPrChange>
        </w:rPr>
        <w:t xml:space="preserve"> Recommendations referenced in </w:t>
      </w:r>
      <w:del w:id="212" w:author="James Collocott" w:date="2018-10-24T16:57:00Z">
        <w:r w:rsidR="00CF3F31" w:rsidRPr="00832C52" w:rsidDel="00832C52">
          <w:rPr>
            <w:lang w:eastAsia="en-GB"/>
            <w:rPrChange w:id="213" w:author="James Collocott" w:date="2018-10-24T16:55:00Z">
              <w:rPr>
                <w:highlight w:val="yellow"/>
                <w:lang w:eastAsia="en-GB"/>
              </w:rPr>
            </w:rPrChange>
          </w:rPr>
          <w:delText>each</w:delText>
        </w:r>
      </w:del>
      <w:ins w:id="214" w:author="James Collocott" w:date="2018-10-24T16:57:00Z">
        <w:r w:rsidR="00832C52">
          <w:rPr>
            <w:lang w:eastAsia="en-GB"/>
          </w:rPr>
          <w:t>that</w:t>
        </w:r>
      </w:ins>
      <w:r w:rsidR="00CF3F31" w:rsidRPr="00832C52">
        <w:rPr>
          <w:lang w:eastAsia="en-GB"/>
          <w:rPrChange w:id="215" w:author="James Collocott" w:date="2018-10-24T16:55:00Z">
            <w:rPr>
              <w:highlight w:val="yellow"/>
              <w:lang w:eastAsia="en-GB"/>
            </w:rPr>
          </w:rPrChange>
        </w:rPr>
        <w:t xml:space="preserve"> </w:t>
      </w:r>
      <w:r w:rsidR="00CF3F31" w:rsidRPr="004A7C2D">
        <w:rPr>
          <w:lang w:eastAsia="en-GB"/>
          <w:rPrChange w:id="216" w:author="James Collocott" w:date="2018-10-24T16:47:00Z">
            <w:rPr>
              <w:highlight w:val="yellow"/>
              <w:lang w:eastAsia="en-GB"/>
            </w:rPr>
          </w:rPrChange>
        </w:rPr>
        <w:t>Standard</w:t>
      </w:r>
      <w:r w:rsidR="00CF3F31" w:rsidRPr="004A7C2D">
        <w:rPr>
          <w:rStyle w:val="FootnoteReference"/>
          <w:rFonts w:eastAsia="Times New Roman" w:cstheme="minorHAnsi"/>
          <w:lang w:eastAsia="en-GB"/>
          <w:rPrChange w:id="217" w:author="James Collocott" w:date="2018-10-24T16:47:00Z">
            <w:rPr>
              <w:rStyle w:val="FootnoteReference"/>
              <w:rFonts w:eastAsia="Times New Roman" w:cstheme="minorHAnsi"/>
              <w:highlight w:val="yellow"/>
              <w:lang w:eastAsia="en-GB"/>
            </w:rPr>
          </w:rPrChange>
        </w:rPr>
        <w:footnoteReference w:id="4"/>
      </w:r>
      <w:r w:rsidR="00CF3F31" w:rsidRPr="004A7C2D">
        <w:rPr>
          <w:lang w:eastAsia="en-GB"/>
          <w:rPrChange w:id="219" w:author="James Collocott" w:date="2018-10-24T16:47:00Z">
            <w:rPr>
              <w:highlight w:val="yellow"/>
              <w:lang w:eastAsia="en-GB"/>
            </w:rPr>
          </w:rPrChange>
        </w:rPr>
        <w:t xml:space="preserve">. If national maritime legislation dictates that a State will comply with IALA standards, then </w:t>
      </w:r>
      <w:r w:rsidRPr="004A7C2D">
        <w:rPr>
          <w:lang w:eastAsia="en-GB"/>
          <w:rPrChange w:id="220" w:author="James Collocott" w:date="2018-10-24T16:47:00Z">
            <w:rPr>
              <w:highlight w:val="yellow"/>
              <w:lang w:eastAsia="en-GB"/>
            </w:rPr>
          </w:rPrChange>
        </w:rPr>
        <w:t>t</w:t>
      </w:r>
      <w:r w:rsidR="00931223" w:rsidRPr="004A7C2D">
        <w:rPr>
          <w:lang w:eastAsia="en-GB"/>
          <w:rPrChange w:id="221" w:author="James Collocott" w:date="2018-10-24T16:47:00Z">
            <w:rPr>
              <w:highlight w:val="yellow"/>
              <w:lang w:eastAsia="en-GB"/>
            </w:rPr>
          </w:rPrChange>
        </w:rPr>
        <w:t xml:space="preserve">he </w:t>
      </w:r>
      <w:r w:rsidR="00AA364B" w:rsidRPr="004A7C2D">
        <w:rPr>
          <w:lang w:eastAsia="en-GB"/>
          <w:rPrChange w:id="222" w:author="James Collocott" w:date="2018-10-24T16:47:00Z">
            <w:rPr>
              <w:highlight w:val="yellow"/>
              <w:lang w:eastAsia="en-GB"/>
            </w:rPr>
          </w:rPrChange>
        </w:rPr>
        <w:t xml:space="preserve">proper </w:t>
      </w:r>
      <w:r w:rsidR="00931223" w:rsidRPr="004A7C2D">
        <w:rPr>
          <w:lang w:eastAsia="en-GB"/>
          <w:rPrChange w:id="223" w:author="James Collocott" w:date="2018-10-24T16:47:00Z">
            <w:rPr>
              <w:highlight w:val="yellow"/>
              <w:lang w:eastAsia="en-GB"/>
            </w:rPr>
          </w:rPrChange>
        </w:rPr>
        <w:t>governance of AtoN services</w:t>
      </w:r>
      <w:r w:rsidR="007F7A0C" w:rsidRPr="004A7C2D">
        <w:rPr>
          <w:lang w:eastAsia="en-GB"/>
          <w:rPrChange w:id="224" w:author="James Collocott" w:date="2018-10-24T16:47:00Z">
            <w:rPr>
              <w:highlight w:val="yellow"/>
              <w:lang w:eastAsia="en-GB"/>
            </w:rPr>
          </w:rPrChange>
        </w:rPr>
        <w:t xml:space="preserve"> </w:t>
      </w:r>
      <w:r w:rsidR="00AA364B" w:rsidRPr="004A7C2D">
        <w:rPr>
          <w:lang w:eastAsia="en-GB"/>
          <w:rPrChange w:id="225" w:author="James Collocott" w:date="2018-10-24T16:47:00Z">
            <w:rPr>
              <w:highlight w:val="yellow"/>
              <w:lang w:eastAsia="en-GB"/>
            </w:rPr>
          </w:rPrChange>
        </w:rPr>
        <w:t xml:space="preserve">requires a specific department, responsible to </w:t>
      </w:r>
      <w:r w:rsidR="00932FBE" w:rsidRPr="004A7C2D">
        <w:rPr>
          <w:lang w:eastAsia="en-GB"/>
          <w:rPrChange w:id="226" w:author="James Collocott" w:date="2018-10-24T16:47:00Z">
            <w:rPr>
              <w:highlight w:val="yellow"/>
              <w:lang w:eastAsia="en-GB"/>
            </w:rPr>
          </w:rPrChange>
        </w:rPr>
        <w:t>a</w:t>
      </w:r>
      <w:r w:rsidR="00AA364B" w:rsidRPr="004A7C2D">
        <w:rPr>
          <w:lang w:eastAsia="en-GB"/>
          <w:rPrChange w:id="227" w:author="James Collocott" w:date="2018-10-24T16:47:00Z">
            <w:rPr>
              <w:highlight w:val="yellow"/>
              <w:lang w:eastAsia="en-GB"/>
            </w:rPr>
          </w:rPrChange>
        </w:rPr>
        <w:t xml:space="preserve"> “Director”, to be established with sufficient resources to manage effective quality control over all AtoN operating in the waters of a coastal State, whether owned by the “</w:t>
      </w:r>
      <w:r w:rsidR="006A0FF0" w:rsidRPr="004A7C2D">
        <w:rPr>
          <w:lang w:eastAsia="en-GB"/>
          <w:rPrChange w:id="228" w:author="James Collocott" w:date="2018-10-24T16:47:00Z">
            <w:rPr>
              <w:highlight w:val="yellow"/>
              <w:lang w:eastAsia="en-GB"/>
            </w:rPr>
          </w:rPrChange>
        </w:rPr>
        <w:t>Competent Authority</w:t>
      </w:r>
      <w:r w:rsidR="00AA364B" w:rsidRPr="004A7C2D">
        <w:rPr>
          <w:lang w:eastAsia="en-GB"/>
          <w:rPrChange w:id="229" w:author="James Collocott" w:date="2018-10-24T16:47:00Z">
            <w:rPr>
              <w:highlight w:val="yellow"/>
              <w:lang w:eastAsia="en-GB"/>
            </w:rPr>
          </w:rPrChange>
        </w:rPr>
        <w:t>”</w:t>
      </w:r>
      <w:ins w:id="230" w:author="James Collocott" w:date="2018-10-24T17:00:00Z">
        <w:r w:rsidR="00A752CC">
          <w:rPr>
            <w:lang w:eastAsia="en-GB"/>
          </w:rPr>
          <w:t>,</w:t>
        </w:r>
      </w:ins>
      <w:r w:rsidR="00AA364B" w:rsidRPr="004A7C2D">
        <w:rPr>
          <w:lang w:eastAsia="en-GB"/>
          <w:rPrChange w:id="231" w:author="James Collocott" w:date="2018-10-24T16:47:00Z">
            <w:rPr>
              <w:highlight w:val="yellow"/>
              <w:lang w:eastAsia="en-GB"/>
            </w:rPr>
          </w:rPrChange>
        </w:rPr>
        <w:t xml:space="preserve"> or not</w:t>
      </w:r>
      <w:r w:rsidR="00AA364B" w:rsidRPr="004A7C2D">
        <w:rPr>
          <w:lang w:eastAsia="en-GB"/>
        </w:rPr>
        <w:t>.</w:t>
      </w:r>
      <w:r w:rsidR="00AA364B" w:rsidRPr="007D3D40">
        <w:rPr>
          <w:lang w:eastAsia="en-GB"/>
        </w:rPr>
        <w:t xml:space="preserve"> </w:t>
      </w:r>
    </w:p>
    <w:p w14:paraId="6969B9B0" w14:textId="5A8F2A17" w:rsidR="00C41B7B" w:rsidRPr="007D3D40" w:rsidRDefault="009C11B2">
      <w:pPr>
        <w:pStyle w:val="BodyText"/>
        <w:jc w:val="both"/>
        <w:rPr>
          <w:lang w:eastAsia="en-GB"/>
        </w:rPr>
        <w:pPrChange w:id="232" w:author="James Collocott" w:date="2018-10-24T17:11:00Z">
          <w:pPr>
            <w:pStyle w:val="BodyText"/>
          </w:pPr>
        </w:pPrChange>
      </w:pPr>
      <w:r w:rsidRPr="007D3D40">
        <w:rPr>
          <w:lang w:eastAsia="en-GB"/>
        </w:rPr>
        <w:t xml:space="preserve">The </w:t>
      </w:r>
      <w:r w:rsidRPr="007D3D40">
        <w:t>adoption</w:t>
      </w:r>
      <w:r w:rsidRPr="007D3D40">
        <w:rPr>
          <w:lang w:eastAsia="en-GB"/>
        </w:rPr>
        <w:t xml:space="preserve"> of the following IALA Standards will require the national Competent Authority </w:t>
      </w:r>
      <w:r w:rsidR="00C41B7B" w:rsidRPr="007D3D40">
        <w:rPr>
          <w:lang w:eastAsia="en-GB"/>
        </w:rPr>
        <w:t xml:space="preserve">to establish effective procedures </w:t>
      </w:r>
      <w:r w:rsidRPr="007D3D40">
        <w:rPr>
          <w:lang w:eastAsia="en-GB"/>
        </w:rPr>
        <w:t>to ensure compliance under the specific actions listed under each heading</w:t>
      </w:r>
      <w:del w:id="233" w:author="James Collocott" w:date="2018-10-24T17:09:00Z">
        <w:r w:rsidR="00C41B7B" w:rsidRPr="007D3D40" w:rsidDel="00C179D8">
          <w:rPr>
            <w:lang w:eastAsia="en-GB"/>
          </w:rPr>
          <w:delText>:</w:delText>
        </w:r>
      </w:del>
      <w:ins w:id="234" w:author="James Collocott" w:date="2018-10-24T17:09:00Z">
        <w:r w:rsidR="00C179D8">
          <w:rPr>
            <w:lang w:eastAsia="en-GB"/>
          </w:rPr>
          <w:t xml:space="preserve">.  One way of being kept updated </w:t>
        </w:r>
      </w:ins>
      <w:ins w:id="235" w:author="James Collocott" w:date="2018-10-24T17:10:00Z">
        <w:r w:rsidR="00C179D8">
          <w:rPr>
            <w:lang w:eastAsia="en-GB"/>
          </w:rPr>
          <w:t xml:space="preserve">on </w:t>
        </w:r>
      </w:ins>
      <w:ins w:id="236" w:author="James Collocott" w:date="2018-10-24T17:09:00Z">
        <w:r w:rsidR="00C179D8" w:rsidRPr="007D3D40">
          <w:rPr>
            <w:lang w:eastAsia="en-GB"/>
          </w:rPr>
          <w:t xml:space="preserve">new and amended IALA publications </w:t>
        </w:r>
      </w:ins>
      <w:ins w:id="237" w:author="James Collocott" w:date="2018-10-24T17:10:00Z">
        <w:r w:rsidR="00C179D8">
          <w:rPr>
            <w:lang w:eastAsia="en-GB"/>
          </w:rPr>
          <w:t xml:space="preserve">is </w:t>
        </w:r>
        <w:r w:rsidR="00C179D8" w:rsidRPr="007D3D40">
          <w:rPr>
            <w:lang w:eastAsia="en-GB"/>
          </w:rPr>
          <w:t xml:space="preserve">monitoring </w:t>
        </w:r>
      </w:ins>
      <w:ins w:id="238" w:author="James Collocott" w:date="2018-10-24T17:09:00Z">
        <w:r w:rsidR="00C179D8" w:rsidRPr="007D3D40">
          <w:rPr>
            <w:lang w:eastAsia="en-GB"/>
          </w:rPr>
          <w:t>the IALA website</w:t>
        </w:r>
      </w:ins>
      <w:ins w:id="239" w:author="James Collocott" w:date="2018-10-24T17:10:00Z">
        <w:r w:rsidR="00C179D8">
          <w:rPr>
            <w:lang w:eastAsia="en-GB"/>
          </w:rPr>
          <w:t>.</w:t>
        </w:r>
      </w:ins>
    </w:p>
    <w:p w14:paraId="73091501" w14:textId="3F99E967" w:rsidR="00432340" w:rsidRPr="007D3D40" w:rsidRDefault="004B1728" w:rsidP="00CF0A4C">
      <w:pPr>
        <w:pStyle w:val="Heading3"/>
        <w:numPr>
          <w:ilvl w:val="0"/>
          <w:numId w:val="0"/>
        </w:numPr>
        <w:rPr>
          <w:rFonts w:eastAsia="Times New Roman"/>
          <w:lang w:eastAsia="en-GB"/>
        </w:rPr>
      </w:pPr>
      <w:bookmarkStart w:id="240" w:name="_Toc527533580"/>
      <w:ins w:id="241" w:author="Kevin Gregory" w:date="2018-10-17T09:50:00Z">
        <w:r w:rsidRPr="007D3D40">
          <w:t xml:space="preserve">2.3.1 </w:t>
        </w:r>
      </w:ins>
      <w:r w:rsidR="009C11B2" w:rsidRPr="007D3D40">
        <w:t>Standard</w:t>
      </w:r>
      <w:r w:rsidR="009C11B2" w:rsidRPr="007D3D40">
        <w:rPr>
          <w:rFonts w:eastAsia="Times New Roman"/>
          <w:lang w:eastAsia="en-GB"/>
        </w:rPr>
        <w:t xml:space="preserve"> 1010 – AtoN Planning and Service Requirements:</w:t>
      </w:r>
      <w:bookmarkEnd w:id="240"/>
    </w:p>
    <w:p w14:paraId="226CF2AC" w14:textId="35AD7D5F" w:rsidR="00432340" w:rsidRPr="007D3D40" w:rsidRDefault="00432340" w:rsidP="007054EF">
      <w:pPr>
        <w:pStyle w:val="Bullet1"/>
        <w:rPr>
          <w:lang w:eastAsia="en-GB"/>
        </w:rPr>
      </w:pPr>
      <w:bookmarkStart w:id="242" w:name="_Hlk518911711"/>
      <w:r w:rsidRPr="007D3D40">
        <w:rPr>
          <w:lang w:eastAsia="en-GB"/>
        </w:rPr>
        <w:t>establishing formal methods of interacting with stakeholders</w:t>
      </w:r>
      <w:r w:rsidR="007054EF" w:rsidRPr="007D3D40">
        <w:rPr>
          <w:lang w:eastAsia="en-GB"/>
        </w:rPr>
        <w:t xml:space="preserve"> [Guideline 1079];</w:t>
      </w:r>
    </w:p>
    <w:p w14:paraId="78F895FA" w14:textId="77C0C556" w:rsidR="00432340" w:rsidRPr="007D3D40" w:rsidRDefault="00432340" w:rsidP="007054EF">
      <w:pPr>
        <w:pStyle w:val="Bullet1"/>
        <w:rPr>
          <w:lang w:eastAsia="en-GB"/>
        </w:rPr>
      </w:pPr>
      <w:r w:rsidRPr="007D3D40">
        <w:rPr>
          <w:lang w:eastAsia="en-GB"/>
        </w:rPr>
        <w:t>adopting an international or in-house quality management system [Recomm</w:t>
      </w:r>
      <w:r w:rsidR="007054EF" w:rsidRPr="007D3D40">
        <w:rPr>
          <w:lang w:eastAsia="en-GB"/>
        </w:rPr>
        <w:t>endation O-132; Guideline 1052];</w:t>
      </w:r>
    </w:p>
    <w:p w14:paraId="739E9F4A" w14:textId="1E002B5E" w:rsidR="00432340" w:rsidRPr="007D3D40" w:rsidRDefault="00432340" w:rsidP="007054EF">
      <w:pPr>
        <w:pStyle w:val="Bullet1"/>
        <w:rPr>
          <w:lang w:eastAsia="en-GB"/>
        </w:rPr>
      </w:pPr>
      <w:r w:rsidRPr="007D3D40">
        <w:rPr>
          <w:lang w:eastAsia="en-GB"/>
        </w:rPr>
        <w:t>maintaining a national register of all AtoN within the State’s waters with AtoN positions recorded in the correct format [Re</w:t>
      </w:r>
      <w:r w:rsidR="007054EF" w:rsidRPr="007D3D40">
        <w:rPr>
          <w:lang w:eastAsia="en-GB"/>
        </w:rPr>
        <w:t>commendation O-118];</w:t>
      </w:r>
    </w:p>
    <w:p w14:paraId="31687A34" w14:textId="2A26A88E" w:rsidR="00432340" w:rsidRPr="007D3D40" w:rsidRDefault="00432340" w:rsidP="007054EF">
      <w:pPr>
        <w:pStyle w:val="Bullet1"/>
        <w:rPr>
          <w:lang w:eastAsia="en-GB"/>
        </w:rPr>
      </w:pPr>
      <w:r w:rsidRPr="007D3D40">
        <w:rPr>
          <w:lang w:eastAsia="en-GB"/>
        </w:rPr>
        <w:t>drafting and publishing a “Level of Service” statement as part of an in-house operational plan [Guideli</w:t>
      </w:r>
      <w:r w:rsidR="007054EF" w:rsidRPr="007D3D40">
        <w:rPr>
          <w:lang w:eastAsia="en-GB"/>
        </w:rPr>
        <w:t xml:space="preserve">nes G1004; </w:t>
      </w:r>
      <w:ins w:id="243" w:author="James Collocott" w:date="2018-10-24T17:02:00Z">
        <w:r w:rsidR="00A752CC">
          <w:rPr>
            <w:lang w:eastAsia="en-GB"/>
          </w:rPr>
          <w:t>G</w:t>
        </w:r>
      </w:ins>
      <w:r w:rsidR="007054EF" w:rsidRPr="007D3D40">
        <w:rPr>
          <w:lang w:eastAsia="en-GB"/>
        </w:rPr>
        <w:t xml:space="preserve">1033; </w:t>
      </w:r>
      <w:ins w:id="244" w:author="James Collocott" w:date="2018-10-24T17:02:00Z">
        <w:r w:rsidR="00A752CC">
          <w:rPr>
            <w:lang w:eastAsia="en-GB"/>
          </w:rPr>
          <w:t>G</w:t>
        </w:r>
      </w:ins>
      <w:r w:rsidR="007054EF" w:rsidRPr="007D3D40">
        <w:rPr>
          <w:lang w:eastAsia="en-GB"/>
        </w:rPr>
        <w:t xml:space="preserve">1051 and </w:t>
      </w:r>
      <w:ins w:id="245" w:author="James Collocott" w:date="2018-10-24T17:02:00Z">
        <w:r w:rsidR="00A752CC">
          <w:rPr>
            <w:lang w:eastAsia="en-GB"/>
          </w:rPr>
          <w:t>G</w:t>
        </w:r>
      </w:ins>
      <w:r w:rsidR="007054EF" w:rsidRPr="007D3D40">
        <w:rPr>
          <w:lang w:eastAsia="en-GB"/>
        </w:rPr>
        <w:t>1078];</w:t>
      </w:r>
    </w:p>
    <w:p w14:paraId="1024DDA2" w14:textId="281D2ADA" w:rsidR="00432340" w:rsidRPr="007D3D40" w:rsidRDefault="00432340" w:rsidP="007054EF">
      <w:pPr>
        <w:pStyle w:val="Bullet1"/>
        <w:rPr>
          <w:lang w:eastAsia="en-GB"/>
        </w:rPr>
      </w:pPr>
      <w:r w:rsidRPr="007D3D40">
        <w:rPr>
          <w:lang w:eastAsia="en-GB"/>
        </w:rPr>
        <w:t xml:space="preserve">developing plans to react to new dangers and wrecks [Guideline </w:t>
      </w:r>
      <w:ins w:id="246" w:author="James Collocott" w:date="2018-10-24T17:02:00Z">
        <w:r w:rsidR="00A752CC">
          <w:rPr>
            <w:lang w:eastAsia="en-GB"/>
          </w:rPr>
          <w:t>G</w:t>
        </w:r>
      </w:ins>
      <w:r w:rsidRPr="007D3D40">
        <w:rPr>
          <w:lang w:eastAsia="en-GB"/>
        </w:rPr>
        <w:t>1046]</w:t>
      </w:r>
      <w:r w:rsidR="007054EF" w:rsidRPr="007D3D40">
        <w:rPr>
          <w:lang w:eastAsia="en-GB"/>
        </w:rPr>
        <w:t>;</w:t>
      </w:r>
    </w:p>
    <w:p w14:paraId="1AAFEB8B" w14:textId="0201A9D1" w:rsidR="009C11B2" w:rsidRPr="007D3D40" w:rsidRDefault="009C11B2" w:rsidP="007054EF">
      <w:pPr>
        <w:pStyle w:val="Bullet1"/>
        <w:rPr>
          <w:lang w:eastAsia="en-GB"/>
        </w:rPr>
      </w:pPr>
      <w:r w:rsidRPr="007D3D40">
        <w:rPr>
          <w:lang w:eastAsia="en-GB"/>
        </w:rPr>
        <w:t>compiling and analysing records of mari</w:t>
      </w:r>
      <w:r w:rsidR="007054EF" w:rsidRPr="007D3D40">
        <w:rPr>
          <w:lang w:eastAsia="en-GB"/>
        </w:rPr>
        <w:t xml:space="preserve">time incidents [Guideline </w:t>
      </w:r>
      <w:ins w:id="247" w:author="James Collocott" w:date="2018-10-24T17:02:00Z">
        <w:r w:rsidR="00A752CC">
          <w:rPr>
            <w:lang w:eastAsia="en-GB"/>
          </w:rPr>
          <w:t>G</w:t>
        </w:r>
      </w:ins>
      <w:r w:rsidR="007054EF" w:rsidRPr="007D3D40">
        <w:rPr>
          <w:lang w:eastAsia="en-GB"/>
        </w:rPr>
        <w:t>1118];</w:t>
      </w:r>
    </w:p>
    <w:p w14:paraId="28B886E5" w14:textId="00AEB33F" w:rsidR="009C11B2" w:rsidRPr="007D3D40" w:rsidRDefault="009C11B2" w:rsidP="007054EF">
      <w:pPr>
        <w:pStyle w:val="Bullet1"/>
        <w:rPr>
          <w:lang w:eastAsia="en-GB"/>
        </w:rPr>
      </w:pPr>
      <w:r w:rsidRPr="007D3D40">
        <w:rPr>
          <w:lang w:eastAsia="en-GB"/>
        </w:rPr>
        <w:t>compiling and analysing maritime traffic statistics and routes from all available sources in accordance with SOLAS Chapter V Re</w:t>
      </w:r>
      <w:r w:rsidR="007054EF" w:rsidRPr="007D3D40">
        <w:rPr>
          <w:lang w:eastAsia="en-GB"/>
        </w:rPr>
        <w:t>gulation 13.1 [Guideline G1138];</w:t>
      </w:r>
    </w:p>
    <w:p w14:paraId="4A1BC001" w14:textId="669D2695" w:rsidR="009C11B2" w:rsidRPr="007D3D40" w:rsidRDefault="009C11B2" w:rsidP="007054EF">
      <w:pPr>
        <w:pStyle w:val="Bullet1"/>
        <w:rPr>
          <w:lang w:eastAsia="en-GB"/>
        </w:rPr>
      </w:pPr>
      <w:r w:rsidRPr="007D3D40">
        <w:rPr>
          <w:lang w:eastAsia="en-GB"/>
        </w:rPr>
        <w:t xml:space="preserve">conducting formal risk assessments in each maritime zone [Recommendation R1002; Guidelines </w:t>
      </w:r>
      <w:ins w:id="248" w:author="James Collocott" w:date="2018-10-24T17:03:00Z">
        <w:r w:rsidR="00A752CC">
          <w:rPr>
            <w:lang w:eastAsia="en-GB"/>
          </w:rPr>
          <w:t>G</w:t>
        </w:r>
      </w:ins>
      <w:r w:rsidRPr="007D3D40">
        <w:rPr>
          <w:lang w:eastAsia="en-GB"/>
        </w:rPr>
        <w:t>1018</w:t>
      </w:r>
      <w:r w:rsidR="007054EF" w:rsidRPr="007D3D40">
        <w:rPr>
          <w:lang w:eastAsia="en-GB"/>
        </w:rPr>
        <w:t xml:space="preserve">; </w:t>
      </w:r>
      <w:ins w:id="249" w:author="James Collocott" w:date="2018-10-24T17:03:00Z">
        <w:r w:rsidR="00A752CC">
          <w:rPr>
            <w:lang w:eastAsia="en-GB"/>
          </w:rPr>
          <w:t>G</w:t>
        </w:r>
      </w:ins>
      <w:r w:rsidR="007054EF" w:rsidRPr="007D3D40">
        <w:rPr>
          <w:lang w:eastAsia="en-GB"/>
        </w:rPr>
        <w:t>1104; G1123; G1124 and G1138];</w:t>
      </w:r>
    </w:p>
    <w:p w14:paraId="00216645" w14:textId="2ED92CF9" w:rsidR="009C11B2" w:rsidRPr="007D3D40" w:rsidRDefault="009C11B2" w:rsidP="007054EF">
      <w:pPr>
        <w:pStyle w:val="Bullet1"/>
        <w:rPr>
          <w:lang w:eastAsia="en-GB"/>
        </w:rPr>
      </w:pPr>
      <w:r w:rsidRPr="007D3D40">
        <w:rPr>
          <w:lang w:eastAsia="en-GB"/>
        </w:rPr>
        <w:t>approving the installation, alteration or removal of any AtoN within the State’s waters</w:t>
      </w:r>
      <w:ins w:id="250" w:author="James Collocott" w:date="2018-10-24T17:03:00Z">
        <w:r w:rsidR="00C179D8">
          <w:rPr>
            <w:lang w:eastAsia="en-GB"/>
          </w:rPr>
          <w:t>,</w:t>
        </w:r>
      </w:ins>
      <w:r w:rsidRPr="007D3D40">
        <w:rPr>
          <w:lang w:eastAsia="en-GB"/>
        </w:rPr>
        <w:t xml:space="preserve"> irrespective of which organisation owns, operates or maintains it</w:t>
      </w:r>
      <w:r w:rsidRPr="007D3D40">
        <w:rPr>
          <w:rStyle w:val="FootnoteReference"/>
          <w:rFonts w:eastAsia="Times New Roman" w:cstheme="minorHAnsi"/>
          <w:lang w:eastAsia="en-GB"/>
        </w:rPr>
        <w:footnoteReference w:id="5"/>
      </w:r>
      <w:r w:rsidR="007054EF" w:rsidRPr="007D3D40">
        <w:rPr>
          <w:lang w:eastAsia="en-GB"/>
        </w:rPr>
        <w:t>;</w:t>
      </w:r>
    </w:p>
    <w:p w14:paraId="1C5D2548" w14:textId="02557578" w:rsidR="009C11B2" w:rsidRPr="007D3D40" w:rsidRDefault="009C11B2" w:rsidP="007054EF">
      <w:pPr>
        <w:pStyle w:val="Bullet1"/>
        <w:rPr>
          <w:lang w:eastAsia="en-GB"/>
        </w:rPr>
      </w:pPr>
      <w:r w:rsidRPr="007D3D40">
        <w:rPr>
          <w:lang w:eastAsia="en-GB"/>
        </w:rPr>
        <w:lastRenderedPageBreak/>
        <w:t xml:space="preserve">allocating categories to and analysing the availability statistics of all short-range (visual; audible and radio) </w:t>
      </w:r>
      <w:proofErr w:type="spellStart"/>
      <w:r w:rsidRPr="007D3D40">
        <w:rPr>
          <w:lang w:eastAsia="en-GB"/>
        </w:rPr>
        <w:t>AtoN</w:t>
      </w:r>
      <w:proofErr w:type="spellEnd"/>
      <w:r w:rsidRPr="007D3D40">
        <w:rPr>
          <w:lang w:eastAsia="en-GB"/>
        </w:rPr>
        <w:t xml:space="preserve"> [Recommendatio</w:t>
      </w:r>
      <w:r w:rsidR="007054EF" w:rsidRPr="007D3D40">
        <w:rPr>
          <w:lang w:eastAsia="en-GB"/>
        </w:rPr>
        <w:t>n R0130; Guidelines 1035; 1037];</w:t>
      </w:r>
    </w:p>
    <w:p w14:paraId="715740ED" w14:textId="37B4F63A" w:rsidR="00432340" w:rsidRPr="007D3D40" w:rsidRDefault="00432340" w:rsidP="007054EF">
      <w:pPr>
        <w:pStyle w:val="Bullet1"/>
        <w:rPr>
          <w:lang w:eastAsia="en-GB"/>
        </w:rPr>
      </w:pPr>
      <w:r w:rsidRPr="007D3D40">
        <w:rPr>
          <w:lang w:eastAsia="en-GB"/>
        </w:rPr>
        <w:t>adoption of safety managem</w:t>
      </w:r>
      <w:r w:rsidR="007054EF" w:rsidRPr="007D3D40">
        <w:rPr>
          <w:lang w:eastAsia="en-GB"/>
        </w:rPr>
        <w:t>ent procedures [Guideline 1092];</w:t>
      </w:r>
    </w:p>
    <w:p w14:paraId="3B62C354" w14:textId="3456E2C4" w:rsidR="00432340" w:rsidRPr="007D3D40" w:rsidRDefault="00432340" w:rsidP="007054EF">
      <w:pPr>
        <w:pStyle w:val="Bullet1"/>
        <w:rPr>
          <w:lang w:eastAsia="en-GB"/>
        </w:rPr>
      </w:pPr>
      <w:r w:rsidRPr="007D3D40">
        <w:rPr>
          <w:lang w:eastAsia="en-GB"/>
        </w:rPr>
        <w:t>adoption of an environmental management plan [Guideline 1036]</w:t>
      </w:r>
      <w:r w:rsidR="007054EF" w:rsidRPr="007D3D40">
        <w:rPr>
          <w:lang w:eastAsia="en-GB"/>
        </w:rPr>
        <w:t>;</w:t>
      </w:r>
    </w:p>
    <w:p w14:paraId="2C83DED9" w14:textId="184E85C9" w:rsidR="00E43936" w:rsidRPr="007D3D40" w:rsidRDefault="00E43936" w:rsidP="007054EF">
      <w:pPr>
        <w:pStyle w:val="Bullet1"/>
        <w:rPr>
          <w:lang w:eastAsia="en-GB"/>
        </w:rPr>
      </w:pPr>
      <w:r w:rsidRPr="007D3D40">
        <w:rPr>
          <w:lang w:eastAsia="en-GB"/>
        </w:rPr>
        <w:t>consideration of effective responses to natural disasters [Recomme</w:t>
      </w:r>
      <w:r w:rsidR="007054EF" w:rsidRPr="007D3D40">
        <w:rPr>
          <w:lang w:eastAsia="en-GB"/>
        </w:rPr>
        <w:t>ndation R1009; Guideline G1120];</w:t>
      </w:r>
    </w:p>
    <w:p w14:paraId="1A84A47C" w14:textId="4C21ADF6" w:rsidR="009D4350" w:rsidRPr="007D3D40" w:rsidRDefault="009D4350">
      <w:pPr>
        <w:pStyle w:val="Bullet1"/>
        <w:rPr>
          <w:lang w:eastAsia="en-GB"/>
        </w:rPr>
      </w:pPr>
      <w:r w:rsidRPr="007D3D40">
        <w:rPr>
          <w:lang w:eastAsia="en-GB"/>
        </w:rPr>
        <w:t>adoption of an historic lighthouse conservation plan (if appr</w:t>
      </w:r>
      <w:r w:rsidR="007054EF" w:rsidRPr="007D3D40">
        <w:rPr>
          <w:lang w:eastAsia="en-GB"/>
        </w:rPr>
        <w:t>opriate) [Recommendation R1005]</w:t>
      </w:r>
      <w:del w:id="255" w:author="James Collocott" w:date="2018-10-24T17:11:00Z">
        <w:r w:rsidR="007054EF" w:rsidRPr="007D3D40" w:rsidDel="00C179D8">
          <w:rPr>
            <w:lang w:eastAsia="en-GB"/>
          </w:rPr>
          <w:delText>;</w:delText>
        </w:r>
      </w:del>
      <w:ins w:id="256" w:author="James Collocott" w:date="2018-10-24T17:11:00Z">
        <w:r w:rsidR="00C179D8">
          <w:rPr>
            <w:lang w:eastAsia="en-GB"/>
          </w:rPr>
          <w:t>.</w:t>
        </w:r>
      </w:ins>
    </w:p>
    <w:p w14:paraId="4B0C1FEA" w14:textId="1C2B7BF3" w:rsidR="00E43936" w:rsidRPr="007D3D40" w:rsidRDefault="00E43936" w:rsidP="007054EF">
      <w:pPr>
        <w:pStyle w:val="Bullet1"/>
        <w:rPr>
          <w:lang w:eastAsia="en-GB"/>
        </w:rPr>
      </w:pPr>
      <w:del w:id="257" w:author="James Collocott" w:date="2018-10-24T17:11:00Z">
        <w:r w:rsidRPr="007D3D40" w:rsidDel="00C179D8">
          <w:rPr>
            <w:lang w:eastAsia="en-GB"/>
          </w:rPr>
          <w:delText>monitoring new and amended IALA publications via the IALA website.</w:delText>
        </w:r>
      </w:del>
    </w:p>
    <w:p w14:paraId="11D5D21E" w14:textId="77794969" w:rsidR="00432340" w:rsidRPr="007D3D40" w:rsidRDefault="004B1728" w:rsidP="00CF0A4C">
      <w:pPr>
        <w:pStyle w:val="Heading3"/>
        <w:numPr>
          <w:ilvl w:val="0"/>
          <w:numId w:val="0"/>
        </w:numPr>
        <w:rPr>
          <w:rFonts w:eastAsia="Times New Roman"/>
          <w:lang w:eastAsia="en-GB"/>
        </w:rPr>
      </w:pPr>
      <w:bookmarkStart w:id="258" w:name="_Toc527533581"/>
      <w:ins w:id="259" w:author="Kevin Gregory" w:date="2018-10-17T09:51:00Z">
        <w:r w:rsidRPr="007D3D40">
          <w:rPr>
            <w:rFonts w:eastAsia="Times New Roman"/>
            <w:lang w:eastAsia="en-GB"/>
          </w:rPr>
          <w:t xml:space="preserve">2.3.2 </w:t>
        </w:r>
        <w:r w:rsidR="007E726F" w:rsidRPr="007E726F">
          <w:rPr>
            <w:rFonts w:eastAsia="Times New Roman"/>
            <w:lang w:eastAsia="en-GB"/>
          </w:rPr>
          <w:t>Standard</w:t>
        </w:r>
      </w:ins>
      <w:r w:rsidR="007E726F" w:rsidRPr="007E726F">
        <w:rPr>
          <w:rFonts w:eastAsia="Times New Roman"/>
          <w:lang w:eastAsia="en-GB"/>
        </w:rPr>
        <w:t xml:space="preserve"> </w:t>
      </w:r>
      <w:r w:rsidR="009C11B2" w:rsidRPr="007D3D40">
        <w:rPr>
          <w:rFonts w:eastAsia="Times New Roman"/>
          <w:lang w:eastAsia="en-GB"/>
        </w:rPr>
        <w:t>1020 – AtoN Design and Delivery</w:t>
      </w:r>
      <w:bookmarkEnd w:id="258"/>
    </w:p>
    <w:p w14:paraId="74F22AB1" w14:textId="66242553" w:rsidR="009C11B2" w:rsidRPr="007D3D40" w:rsidRDefault="009C11B2" w:rsidP="007054EF">
      <w:pPr>
        <w:pStyle w:val="Bullet1"/>
        <w:rPr>
          <w:lang w:eastAsia="en-GB"/>
        </w:rPr>
      </w:pPr>
      <w:r w:rsidRPr="007D3D40">
        <w:rPr>
          <w:lang w:eastAsia="en-GB"/>
        </w:rPr>
        <w:t>conducting audits and periodic inspections of all</w:t>
      </w:r>
      <w:r w:rsidR="007054EF" w:rsidRPr="007D3D40">
        <w:rPr>
          <w:lang w:eastAsia="en-GB"/>
        </w:rPr>
        <w:t xml:space="preserve"> AtoN (see paragraph 2.4 below);</w:t>
      </w:r>
    </w:p>
    <w:p w14:paraId="095CB16E" w14:textId="46012564" w:rsidR="009C11B2" w:rsidRPr="007D3D40" w:rsidRDefault="009C11B2" w:rsidP="007054EF">
      <w:pPr>
        <w:pStyle w:val="Bullet1"/>
        <w:rPr>
          <w:lang w:eastAsia="en-GB"/>
        </w:rPr>
      </w:pPr>
      <w:r w:rsidRPr="007D3D40">
        <w:rPr>
          <w:lang w:eastAsia="en-GB"/>
        </w:rPr>
        <w:t xml:space="preserve">fail-safe procedures for the monitoring of all AtoN and reporting failures [Recommendation A-126; Guidelines </w:t>
      </w:r>
      <w:ins w:id="260" w:author="James Collocott" w:date="2018-10-24T17:12:00Z">
        <w:r w:rsidR="00C179D8">
          <w:rPr>
            <w:lang w:eastAsia="en-GB"/>
          </w:rPr>
          <w:t>G</w:t>
        </w:r>
      </w:ins>
      <w:r w:rsidRPr="007D3D40">
        <w:rPr>
          <w:lang w:eastAsia="en-GB"/>
        </w:rPr>
        <w:t xml:space="preserve">1008; </w:t>
      </w:r>
      <w:ins w:id="261" w:author="James Collocott" w:date="2018-10-24T17:12:00Z">
        <w:r w:rsidR="00C179D8">
          <w:rPr>
            <w:lang w:eastAsia="en-GB"/>
          </w:rPr>
          <w:t>G</w:t>
        </w:r>
      </w:ins>
      <w:r w:rsidRPr="007D3D40">
        <w:rPr>
          <w:lang w:eastAsia="en-GB"/>
        </w:rPr>
        <w:t>10</w:t>
      </w:r>
      <w:r w:rsidR="007054EF" w:rsidRPr="007D3D40">
        <w:rPr>
          <w:lang w:eastAsia="en-GB"/>
        </w:rPr>
        <w:t xml:space="preserve">50 and </w:t>
      </w:r>
      <w:ins w:id="262" w:author="James Collocott" w:date="2018-10-24T17:12:00Z">
        <w:r w:rsidR="00C179D8">
          <w:rPr>
            <w:lang w:eastAsia="en-GB"/>
          </w:rPr>
          <w:t>G</w:t>
        </w:r>
      </w:ins>
      <w:r w:rsidR="007054EF" w:rsidRPr="007D3D40">
        <w:rPr>
          <w:lang w:eastAsia="en-GB"/>
        </w:rPr>
        <w:t>1052];</w:t>
      </w:r>
    </w:p>
    <w:p w14:paraId="440F7671" w14:textId="35043CC1" w:rsidR="009C11B2" w:rsidRPr="007D3D40" w:rsidRDefault="009C11B2" w:rsidP="007054EF">
      <w:pPr>
        <w:pStyle w:val="Bullet1"/>
        <w:rPr>
          <w:lang w:eastAsia="en-GB"/>
        </w:rPr>
      </w:pPr>
      <w:r w:rsidRPr="007D3D40">
        <w:rPr>
          <w:lang w:eastAsia="en-GB"/>
        </w:rPr>
        <w:t>fail</w:t>
      </w:r>
      <w:ins w:id="263" w:author="James Collocott" w:date="2018-10-24T17:12:00Z">
        <w:r w:rsidR="00C179D8">
          <w:rPr>
            <w:lang w:eastAsia="en-GB"/>
          </w:rPr>
          <w:t>-</w:t>
        </w:r>
      </w:ins>
      <w:r w:rsidRPr="007D3D40">
        <w:rPr>
          <w:lang w:eastAsia="en-GB"/>
        </w:rPr>
        <w:t>safe plans to react to any AtoN with less than a 95% level of availability to the mar</w:t>
      </w:r>
      <w:r w:rsidR="007054EF" w:rsidRPr="007D3D40">
        <w:rPr>
          <w:lang w:eastAsia="en-GB"/>
        </w:rPr>
        <w:t>iner [Recommendation R0130.1.5];</w:t>
      </w:r>
    </w:p>
    <w:p w14:paraId="116A3C4E" w14:textId="0E7C8168" w:rsidR="009D4350" w:rsidRPr="007D3D40" w:rsidRDefault="009D4350">
      <w:pPr>
        <w:pStyle w:val="Bullet1"/>
        <w:rPr>
          <w:lang w:eastAsia="en-GB"/>
        </w:rPr>
      </w:pPr>
      <w:r w:rsidRPr="007D3D40">
        <w:rPr>
          <w:lang w:eastAsia="en-GB"/>
        </w:rPr>
        <w:t xml:space="preserve">ensuring that all short-range visual and audible signals (if operated) </w:t>
      </w:r>
      <w:proofErr w:type="spellStart"/>
      <w:r w:rsidRPr="007D3D40">
        <w:rPr>
          <w:lang w:eastAsia="en-GB"/>
        </w:rPr>
        <w:t>AtoN</w:t>
      </w:r>
      <w:proofErr w:type="spellEnd"/>
      <w:r w:rsidRPr="007D3D40">
        <w:rPr>
          <w:lang w:eastAsia="en-GB"/>
        </w:rPr>
        <w:t xml:space="preserve"> conform to IALA </w:t>
      </w:r>
      <w:del w:id="264" w:author="James Collocott" w:date="2018-10-24T17:13:00Z">
        <w:r w:rsidRPr="007D3D40" w:rsidDel="004D3CE7">
          <w:rPr>
            <w:lang w:eastAsia="en-GB"/>
          </w:rPr>
          <w:delText>s</w:delText>
        </w:r>
      </w:del>
      <w:ins w:id="265" w:author="James Collocott" w:date="2018-10-24T17:13:00Z">
        <w:r w:rsidR="004D3CE7">
          <w:rPr>
            <w:lang w:eastAsia="en-GB"/>
          </w:rPr>
          <w:t>S</w:t>
        </w:r>
      </w:ins>
      <w:r w:rsidRPr="007D3D40">
        <w:rPr>
          <w:lang w:eastAsia="en-GB"/>
        </w:rPr>
        <w:t>tandards [Recommendation R1001; E-108; E-200 series; E-109; Guidelin</w:t>
      </w:r>
      <w:r w:rsidR="007054EF" w:rsidRPr="007D3D40">
        <w:rPr>
          <w:lang w:eastAsia="en-GB"/>
        </w:rPr>
        <w:t xml:space="preserve">es </w:t>
      </w:r>
      <w:ins w:id="266" w:author="James Collocott" w:date="2018-10-24T17:13:00Z">
        <w:r w:rsidR="004D3CE7">
          <w:rPr>
            <w:lang w:eastAsia="en-GB"/>
          </w:rPr>
          <w:t>G</w:t>
        </w:r>
      </w:ins>
      <w:r w:rsidR="007054EF" w:rsidRPr="007D3D40">
        <w:rPr>
          <w:lang w:eastAsia="en-GB"/>
        </w:rPr>
        <w:t xml:space="preserve">1038; </w:t>
      </w:r>
      <w:ins w:id="267" w:author="James Collocott" w:date="2018-10-24T17:13:00Z">
        <w:r w:rsidR="004D3CE7">
          <w:rPr>
            <w:lang w:eastAsia="en-GB"/>
          </w:rPr>
          <w:t>G</w:t>
        </w:r>
      </w:ins>
      <w:r w:rsidR="007054EF" w:rsidRPr="007D3D40">
        <w:rPr>
          <w:lang w:eastAsia="en-GB"/>
        </w:rPr>
        <w:t xml:space="preserve">1065; </w:t>
      </w:r>
      <w:ins w:id="268" w:author="James Collocott" w:date="2018-10-24T17:13:00Z">
        <w:r w:rsidR="004D3CE7">
          <w:rPr>
            <w:lang w:eastAsia="en-GB"/>
          </w:rPr>
          <w:t>G</w:t>
        </w:r>
      </w:ins>
      <w:r w:rsidR="007054EF" w:rsidRPr="007D3D40">
        <w:rPr>
          <w:lang w:eastAsia="en-GB"/>
        </w:rPr>
        <w:t xml:space="preserve">1073; </w:t>
      </w:r>
      <w:ins w:id="269" w:author="James Collocott" w:date="2018-10-24T17:13:00Z">
        <w:r w:rsidR="004D3CE7">
          <w:rPr>
            <w:lang w:eastAsia="en-GB"/>
          </w:rPr>
          <w:t>G</w:t>
        </w:r>
      </w:ins>
      <w:r w:rsidR="007054EF" w:rsidRPr="007D3D40">
        <w:rPr>
          <w:lang w:eastAsia="en-GB"/>
        </w:rPr>
        <w:t>1090</w:t>
      </w:r>
      <w:ins w:id="270" w:author="James Collocott" w:date="2018-10-24T17:13:00Z">
        <w:r w:rsidR="004D3CE7">
          <w:rPr>
            <w:lang w:eastAsia="en-GB"/>
          </w:rPr>
          <w:t>,</w:t>
        </w:r>
      </w:ins>
      <w:r w:rsidR="007054EF" w:rsidRPr="007D3D40">
        <w:rPr>
          <w:lang w:eastAsia="en-GB"/>
        </w:rPr>
        <w:t xml:space="preserve"> etc.];</w:t>
      </w:r>
    </w:p>
    <w:p w14:paraId="7BF47F79" w14:textId="030230B8" w:rsidR="009D4350" w:rsidRPr="007D3D40" w:rsidRDefault="009D4350" w:rsidP="007054EF">
      <w:pPr>
        <w:pStyle w:val="Bullet1"/>
        <w:rPr>
          <w:lang w:eastAsia="en-GB"/>
        </w:rPr>
      </w:pPr>
      <w:r w:rsidRPr="007D3D40">
        <w:rPr>
          <w:lang w:eastAsia="en-GB"/>
        </w:rPr>
        <w:t xml:space="preserve">maintenance and protection of all AtoN </w:t>
      </w:r>
      <w:r w:rsidRPr="007E726F">
        <w:rPr>
          <w:highlight w:val="yellow"/>
          <w:lang w:eastAsia="en-GB"/>
          <w:rPrChange w:id="271" w:author="James Collocott" w:date="2018-10-24T17:17:00Z">
            <w:rPr>
              <w:lang w:eastAsia="en-GB"/>
            </w:rPr>
          </w:rPrChange>
        </w:rPr>
        <w:t xml:space="preserve">owned </w:t>
      </w:r>
      <w:commentRangeStart w:id="272"/>
      <w:r w:rsidRPr="007E726F">
        <w:rPr>
          <w:highlight w:val="yellow"/>
          <w:lang w:eastAsia="en-GB"/>
          <w:rPrChange w:id="273" w:author="James Collocott" w:date="2018-10-24T17:17:00Z">
            <w:rPr>
              <w:lang w:eastAsia="en-GB"/>
            </w:rPr>
          </w:rPrChange>
        </w:rPr>
        <w:t>and</w:t>
      </w:r>
      <w:commentRangeEnd w:id="272"/>
      <w:r w:rsidR="007E726F">
        <w:rPr>
          <w:rStyle w:val="CommentReference"/>
          <w:color w:val="auto"/>
        </w:rPr>
        <w:commentReference w:id="272"/>
      </w:r>
      <w:r w:rsidRPr="007E726F">
        <w:rPr>
          <w:highlight w:val="yellow"/>
          <w:lang w:eastAsia="en-GB"/>
          <w:rPrChange w:id="274" w:author="James Collocott" w:date="2018-10-24T17:17:00Z">
            <w:rPr>
              <w:lang w:eastAsia="en-GB"/>
            </w:rPr>
          </w:rPrChange>
        </w:rPr>
        <w:t xml:space="preserve"> operated by the national Competent </w:t>
      </w:r>
      <w:proofErr w:type="gramStart"/>
      <w:r w:rsidRPr="007E726F">
        <w:rPr>
          <w:highlight w:val="yellow"/>
          <w:lang w:eastAsia="en-GB"/>
          <w:rPrChange w:id="275" w:author="James Collocott" w:date="2018-10-24T17:17:00Z">
            <w:rPr>
              <w:lang w:eastAsia="en-GB"/>
            </w:rPr>
          </w:rPrChange>
        </w:rPr>
        <w:t>Authority</w:t>
      </w:r>
      <w:ins w:id="276" w:author="James Collocott" w:date="2018-10-24T17:15:00Z">
        <w:r w:rsidR="007E726F">
          <w:rPr>
            <w:lang w:eastAsia="en-GB"/>
          </w:rPr>
          <w:t xml:space="preserve">, </w:t>
        </w:r>
      </w:ins>
      <w:r w:rsidRPr="007D3D40">
        <w:rPr>
          <w:lang w:eastAsia="en-GB"/>
        </w:rPr>
        <w:t xml:space="preserve"> [</w:t>
      </w:r>
      <w:proofErr w:type="gramEnd"/>
      <w:r w:rsidRPr="007D3D40">
        <w:rPr>
          <w:lang w:eastAsia="en-GB"/>
        </w:rPr>
        <w:t xml:space="preserve">Guidelines </w:t>
      </w:r>
      <w:ins w:id="277" w:author="James Collocott" w:date="2018-10-24T17:14:00Z">
        <w:r w:rsidR="007E726F">
          <w:rPr>
            <w:lang w:eastAsia="en-GB"/>
          </w:rPr>
          <w:t>G</w:t>
        </w:r>
      </w:ins>
      <w:r w:rsidRPr="007D3D40">
        <w:rPr>
          <w:lang w:eastAsia="en-GB"/>
        </w:rPr>
        <w:t xml:space="preserve">1007; </w:t>
      </w:r>
      <w:ins w:id="278" w:author="James Collocott" w:date="2018-10-24T17:14:00Z">
        <w:r w:rsidR="007E726F">
          <w:rPr>
            <w:lang w:eastAsia="en-GB"/>
          </w:rPr>
          <w:t>G</w:t>
        </w:r>
      </w:ins>
      <w:r w:rsidRPr="007D3D40">
        <w:rPr>
          <w:lang w:eastAsia="en-GB"/>
        </w:rPr>
        <w:t xml:space="preserve">1012; </w:t>
      </w:r>
      <w:ins w:id="279" w:author="James Collocott" w:date="2018-10-24T17:14:00Z">
        <w:r w:rsidR="007E726F">
          <w:rPr>
            <w:lang w:eastAsia="en-GB"/>
          </w:rPr>
          <w:t>G</w:t>
        </w:r>
      </w:ins>
      <w:r w:rsidRPr="007D3D40">
        <w:rPr>
          <w:lang w:eastAsia="en-GB"/>
        </w:rPr>
        <w:t xml:space="preserve">1015; </w:t>
      </w:r>
      <w:ins w:id="280" w:author="James Collocott" w:date="2018-10-24T17:14:00Z">
        <w:r w:rsidR="007E726F">
          <w:rPr>
            <w:lang w:eastAsia="en-GB"/>
          </w:rPr>
          <w:t>G</w:t>
        </w:r>
      </w:ins>
      <w:r w:rsidRPr="007D3D40">
        <w:rPr>
          <w:lang w:eastAsia="en-GB"/>
        </w:rPr>
        <w:t xml:space="preserve">1076; </w:t>
      </w:r>
      <w:ins w:id="281" w:author="James Collocott" w:date="2018-10-24T17:14:00Z">
        <w:r w:rsidR="007E726F">
          <w:rPr>
            <w:lang w:eastAsia="en-GB"/>
          </w:rPr>
          <w:t>G</w:t>
        </w:r>
      </w:ins>
      <w:r w:rsidRPr="007D3D40">
        <w:rPr>
          <w:lang w:eastAsia="en-GB"/>
        </w:rPr>
        <w:t xml:space="preserve">1077; </w:t>
      </w:r>
      <w:ins w:id="282" w:author="James Collocott" w:date="2018-10-24T17:14:00Z">
        <w:r w:rsidR="007E726F">
          <w:rPr>
            <w:lang w:eastAsia="en-GB"/>
          </w:rPr>
          <w:t>G</w:t>
        </w:r>
      </w:ins>
      <w:r w:rsidRPr="007D3D40">
        <w:rPr>
          <w:lang w:eastAsia="en-GB"/>
        </w:rPr>
        <w:t xml:space="preserve">1091 and </w:t>
      </w:r>
      <w:ins w:id="283" w:author="James Collocott" w:date="2018-10-24T17:14:00Z">
        <w:r w:rsidR="007E726F">
          <w:rPr>
            <w:lang w:eastAsia="en-GB"/>
          </w:rPr>
          <w:t>G</w:t>
        </w:r>
      </w:ins>
      <w:r w:rsidRPr="007D3D40">
        <w:rPr>
          <w:lang w:eastAsia="en-GB"/>
        </w:rPr>
        <w:t>1109].</w:t>
      </w:r>
    </w:p>
    <w:p w14:paraId="5EE1243B" w14:textId="736E5293" w:rsidR="009D4350" w:rsidRPr="007D3D40" w:rsidRDefault="00093570" w:rsidP="00CF0A4C">
      <w:pPr>
        <w:pStyle w:val="Heading3"/>
        <w:numPr>
          <w:ilvl w:val="0"/>
          <w:numId w:val="0"/>
        </w:numPr>
        <w:rPr>
          <w:rFonts w:eastAsia="Times New Roman"/>
          <w:lang w:eastAsia="en-GB"/>
        </w:rPr>
      </w:pPr>
      <w:bookmarkStart w:id="284" w:name="_Toc527533582"/>
      <w:ins w:id="285" w:author="Kevin Gregory" w:date="2018-10-17T09:51:00Z">
        <w:r w:rsidRPr="007D3D40">
          <w:rPr>
            <w:rFonts w:eastAsia="Times New Roman"/>
            <w:lang w:eastAsia="en-GB"/>
          </w:rPr>
          <w:t>2</w:t>
        </w:r>
      </w:ins>
      <w:ins w:id="286" w:author="Kevin Gregory" w:date="2018-10-17T09:52:00Z">
        <w:r w:rsidRPr="007D3D40">
          <w:rPr>
            <w:rFonts w:eastAsia="Times New Roman"/>
            <w:lang w:eastAsia="en-GB"/>
          </w:rPr>
          <w:t xml:space="preserve">.3.3 </w:t>
        </w:r>
      </w:ins>
      <w:r w:rsidR="009D4350" w:rsidRPr="007D3D40">
        <w:rPr>
          <w:rFonts w:eastAsia="Times New Roman"/>
          <w:lang w:eastAsia="en-GB"/>
        </w:rPr>
        <w:t xml:space="preserve">Standard 1030 – </w:t>
      </w:r>
      <w:proofErr w:type="spellStart"/>
      <w:r w:rsidR="009D4350" w:rsidRPr="007D3D40">
        <w:rPr>
          <w:rFonts w:eastAsia="Times New Roman"/>
          <w:lang w:eastAsia="en-GB"/>
        </w:rPr>
        <w:t>Radionavigation</w:t>
      </w:r>
      <w:proofErr w:type="spellEnd"/>
      <w:r w:rsidR="009D4350" w:rsidRPr="007D3D40">
        <w:rPr>
          <w:rFonts w:eastAsia="Times New Roman"/>
          <w:lang w:eastAsia="en-GB"/>
        </w:rPr>
        <w:t xml:space="preserve"> service</w:t>
      </w:r>
      <w:bookmarkEnd w:id="284"/>
    </w:p>
    <w:p w14:paraId="7496E5FA" w14:textId="28602EC2" w:rsidR="009D4350" w:rsidRPr="007D3D40" w:rsidRDefault="009D4350" w:rsidP="001268B6">
      <w:pPr>
        <w:pStyle w:val="Bullet1"/>
        <w:rPr>
          <w:lang w:eastAsia="en-GB"/>
        </w:rPr>
      </w:pPr>
      <w:r w:rsidRPr="007D3D40">
        <w:rPr>
          <w:lang w:eastAsia="en-GB"/>
        </w:rPr>
        <w:t xml:space="preserve">ensuring that all short-range radio AtoN (if operated) conform to IALA standards [Recommendation R-101; A-123; 124; Guidelines </w:t>
      </w:r>
      <w:ins w:id="287" w:author="James Collocott" w:date="2018-10-24T17:18:00Z">
        <w:r w:rsidR="007E726F">
          <w:rPr>
            <w:lang w:eastAsia="en-GB"/>
          </w:rPr>
          <w:t>G</w:t>
        </w:r>
      </w:ins>
      <w:r w:rsidRPr="007D3D40">
        <w:rPr>
          <w:lang w:eastAsia="en-GB"/>
        </w:rPr>
        <w:t xml:space="preserve">1010; </w:t>
      </w:r>
      <w:ins w:id="288" w:author="James Collocott" w:date="2018-10-24T17:18:00Z">
        <w:r w:rsidR="007E726F">
          <w:rPr>
            <w:lang w:eastAsia="en-GB"/>
          </w:rPr>
          <w:t>G</w:t>
        </w:r>
      </w:ins>
      <w:r w:rsidRPr="007D3D40">
        <w:rPr>
          <w:lang w:eastAsia="en-GB"/>
        </w:rPr>
        <w:t xml:space="preserve">1062; </w:t>
      </w:r>
      <w:ins w:id="289" w:author="James Collocott" w:date="2018-10-24T17:18:00Z">
        <w:r w:rsidR="007E726F">
          <w:rPr>
            <w:lang w:eastAsia="en-GB"/>
          </w:rPr>
          <w:t>G</w:t>
        </w:r>
      </w:ins>
      <w:r w:rsidRPr="007D3D40">
        <w:rPr>
          <w:lang w:eastAsia="en-GB"/>
        </w:rPr>
        <w:t xml:space="preserve">1082; </w:t>
      </w:r>
      <w:ins w:id="290" w:author="James Collocott" w:date="2018-10-24T17:18:00Z">
        <w:r w:rsidR="007E726F">
          <w:rPr>
            <w:lang w:eastAsia="en-GB"/>
          </w:rPr>
          <w:t>G</w:t>
        </w:r>
      </w:ins>
      <w:r w:rsidRPr="007D3D40">
        <w:rPr>
          <w:lang w:eastAsia="en-GB"/>
        </w:rPr>
        <w:t xml:space="preserve">1084; </w:t>
      </w:r>
      <w:ins w:id="291" w:author="James Collocott" w:date="2018-10-24T17:19:00Z">
        <w:r w:rsidR="007E726F">
          <w:rPr>
            <w:lang w:eastAsia="en-GB"/>
          </w:rPr>
          <w:t>G</w:t>
        </w:r>
      </w:ins>
      <w:r w:rsidRPr="007D3D40">
        <w:rPr>
          <w:lang w:eastAsia="en-GB"/>
        </w:rPr>
        <w:t>1098]</w:t>
      </w:r>
      <w:r w:rsidR="001268B6" w:rsidRPr="007D3D40">
        <w:rPr>
          <w:lang w:eastAsia="en-GB"/>
        </w:rPr>
        <w:t>;</w:t>
      </w:r>
    </w:p>
    <w:p w14:paraId="5C01A10E" w14:textId="0CEE9C40" w:rsidR="009D4350" w:rsidRPr="007D3D40" w:rsidRDefault="009D4350" w:rsidP="001268B6">
      <w:pPr>
        <w:pStyle w:val="Bullet1"/>
        <w:rPr>
          <w:lang w:eastAsia="en-GB"/>
        </w:rPr>
      </w:pPr>
      <w:r w:rsidRPr="007D3D40">
        <w:rPr>
          <w:lang w:eastAsia="en-GB"/>
        </w:rPr>
        <w:t xml:space="preserve">adoption of a policy on the use of virtual AIS </w:t>
      </w:r>
      <w:proofErr w:type="spellStart"/>
      <w:r w:rsidRPr="007D3D40">
        <w:rPr>
          <w:lang w:eastAsia="en-GB"/>
        </w:rPr>
        <w:t>AtoN</w:t>
      </w:r>
      <w:proofErr w:type="spellEnd"/>
      <w:r w:rsidRPr="007D3D40">
        <w:rPr>
          <w:lang w:eastAsia="en-GB"/>
        </w:rPr>
        <w:t xml:space="preserve"> [IMO MSC.1/Circ.1473.4.3; Recommendation O-143 and Guideline </w:t>
      </w:r>
      <w:ins w:id="292" w:author="James Collocott" w:date="2018-10-24T17:19:00Z">
        <w:r w:rsidR="007E726F">
          <w:rPr>
            <w:lang w:eastAsia="en-GB"/>
          </w:rPr>
          <w:t>G</w:t>
        </w:r>
      </w:ins>
      <w:r w:rsidRPr="007D3D40">
        <w:rPr>
          <w:lang w:eastAsia="en-GB"/>
        </w:rPr>
        <w:t xml:space="preserve">1081]. </w:t>
      </w:r>
    </w:p>
    <w:p w14:paraId="79BED5D7" w14:textId="10E42AB9" w:rsidR="009D4350" w:rsidRPr="007D3D40" w:rsidRDefault="00093570" w:rsidP="00CF0A4C">
      <w:pPr>
        <w:pStyle w:val="Heading3"/>
        <w:numPr>
          <w:ilvl w:val="0"/>
          <w:numId w:val="0"/>
        </w:numPr>
        <w:rPr>
          <w:rFonts w:eastAsia="Times New Roman"/>
          <w:lang w:eastAsia="en-GB"/>
        </w:rPr>
      </w:pPr>
      <w:bookmarkStart w:id="293" w:name="_Toc527533583"/>
      <w:ins w:id="294" w:author="Kevin Gregory" w:date="2018-10-17T09:52:00Z">
        <w:r w:rsidRPr="007D3D40">
          <w:rPr>
            <w:rFonts w:eastAsia="Times New Roman"/>
            <w:lang w:eastAsia="en-GB"/>
          </w:rPr>
          <w:t xml:space="preserve">2.3.4 </w:t>
        </w:r>
      </w:ins>
      <w:r w:rsidR="009D4350" w:rsidRPr="007D3D40">
        <w:rPr>
          <w:rFonts w:eastAsia="Times New Roman"/>
          <w:lang w:eastAsia="en-GB"/>
        </w:rPr>
        <w:t>Standard 1050 – Training and Certification</w:t>
      </w:r>
      <w:bookmarkEnd w:id="293"/>
    </w:p>
    <w:p w14:paraId="309358A0" w14:textId="3DFEBBB7" w:rsidR="009D4350" w:rsidRPr="007D3D40" w:rsidRDefault="009D4350" w:rsidP="001268B6">
      <w:pPr>
        <w:pStyle w:val="Bullet1"/>
        <w:rPr>
          <w:lang w:eastAsia="en-GB"/>
        </w:rPr>
      </w:pPr>
      <w:r w:rsidRPr="007D3D40">
        <w:rPr>
          <w:lang w:eastAsia="en-GB"/>
        </w:rPr>
        <w:t>ensuring that key management personnel in the national Competent Authority and other AtoN service providers hold the appropriate certificates of competency [Recommendation R0141].</w:t>
      </w:r>
    </w:p>
    <w:p w14:paraId="50DB5753" w14:textId="656F8501" w:rsidR="009D4350" w:rsidRPr="007D3D40" w:rsidRDefault="009D4350">
      <w:pPr>
        <w:pStyle w:val="Bullet1"/>
        <w:rPr>
          <w:lang w:eastAsia="en-GB"/>
        </w:rPr>
      </w:pPr>
      <w:r w:rsidRPr="007D3D40">
        <w:rPr>
          <w:lang w:eastAsia="en-GB"/>
        </w:rPr>
        <w:t xml:space="preserve">career development training for AtoN managers and technicians [Recommendation R0141; </w:t>
      </w:r>
      <w:del w:id="295" w:author="James Collocott" w:date="2018-10-24T17:20:00Z">
        <w:r w:rsidRPr="007D3D40" w:rsidDel="007E726F">
          <w:rPr>
            <w:lang w:eastAsia="en-GB"/>
          </w:rPr>
          <w:delText>m</w:delText>
        </w:r>
      </w:del>
      <w:ins w:id="296" w:author="James Collocott" w:date="2018-10-24T17:21:00Z">
        <w:r w:rsidR="003C4845">
          <w:rPr>
            <w:lang w:eastAsia="en-GB"/>
          </w:rPr>
          <w:t>M</w:t>
        </w:r>
      </w:ins>
      <w:r w:rsidRPr="007D3D40">
        <w:rPr>
          <w:lang w:eastAsia="en-GB"/>
        </w:rPr>
        <w:t xml:space="preserve">odel </w:t>
      </w:r>
      <w:del w:id="297" w:author="James Collocott" w:date="2018-10-24T17:20:00Z">
        <w:r w:rsidRPr="007D3D40" w:rsidDel="007E726F">
          <w:rPr>
            <w:lang w:eastAsia="en-GB"/>
          </w:rPr>
          <w:delText>c</w:delText>
        </w:r>
      </w:del>
      <w:ins w:id="298" w:author="James Collocott" w:date="2018-10-24T17:20:00Z">
        <w:r w:rsidR="007E726F">
          <w:rPr>
            <w:lang w:eastAsia="en-GB"/>
          </w:rPr>
          <w:t>C</w:t>
        </w:r>
      </w:ins>
      <w:r w:rsidRPr="007D3D40">
        <w:rPr>
          <w:lang w:eastAsia="en-GB"/>
        </w:rPr>
        <w:t>ourses L1.1 and L2.0].</w:t>
      </w:r>
    </w:p>
    <w:p w14:paraId="0FBE5575" w14:textId="30A01178" w:rsidR="00432340" w:rsidRPr="007D3D40" w:rsidRDefault="00093570" w:rsidP="00CF0A4C">
      <w:pPr>
        <w:pStyle w:val="Heading3"/>
        <w:numPr>
          <w:ilvl w:val="0"/>
          <w:numId w:val="0"/>
        </w:numPr>
        <w:rPr>
          <w:rFonts w:eastAsia="Times New Roman"/>
          <w:lang w:eastAsia="en-GB"/>
        </w:rPr>
      </w:pPr>
      <w:bookmarkStart w:id="299" w:name="_Toc527533584"/>
      <w:ins w:id="300" w:author="Kevin Gregory" w:date="2018-10-17T09:52:00Z">
        <w:r w:rsidRPr="007D3D40">
          <w:rPr>
            <w:rFonts w:eastAsia="Times New Roman"/>
            <w:lang w:eastAsia="en-GB"/>
          </w:rPr>
          <w:t xml:space="preserve">2.3.5 </w:t>
        </w:r>
      </w:ins>
      <w:r w:rsidR="009D4350" w:rsidRPr="007D3D40">
        <w:rPr>
          <w:rFonts w:eastAsia="Times New Roman"/>
          <w:lang w:eastAsia="en-GB"/>
        </w:rPr>
        <w:t>Standard 1070 – Information Services</w:t>
      </w:r>
      <w:bookmarkEnd w:id="299"/>
    </w:p>
    <w:p w14:paraId="7174A956" w14:textId="0EE36613" w:rsidR="00421280" w:rsidRPr="007D3D40" w:rsidRDefault="00AC31BA">
      <w:pPr>
        <w:pStyle w:val="Bullet1"/>
        <w:rPr>
          <w:lang w:eastAsia="en-GB"/>
        </w:rPr>
      </w:pPr>
      <w:r w:rsidRPr="007D3D40">
        <w:rPr>
          <w:lang w:eastAsia="en-GB"/>
        </w:rPr>
        <w:t>m</w:t>
      </w:r>
      <w:r w:rsidR="00421280" w:rsidRPr="007D3D40">
        <w:rPr>
          <w:lang w:eastAsia="en-GB"/>
        </w:rPr>
        <w:t xml:space="preserve">aintaining an adequate </w:t>
      </w:r>
      <w:del w:id="301" w:author="James Collocott" w:date="2018-10-24T17:23:00Z">
        <w:r w:rsidR="00421280" w:rsidRPr="007D3D40" w:rsidDel="001341B5">
          <w:rPr>
            <w:lang w:eastAsia="en-GB"/>
          </w:rPr>
          <w:delText xml:space="preserve">stock </w:delText>
        </w:r>
      </w:del>
      <w:ins w:id="302" w:author="James Collocott" w:date="2018-10-24T17:23:00Z">
        <w:r w:rsidR="001341B5">
          <w:rPr>
            <w:lang w:eastAsia="en-GB"/>
          </w:rPr>
          <w:t xml:space="preserve">folio </w:t>
        </w:r>
      </w:ins>
      <w:r w:rsidR="00421280" w:rsidRPr="007D3D40">
        <w:rPr>
          <w:lang w:eastAsia="en-GB"/>
        </w:rPr>
        <w:t>of corrected c</w:t>
      </w:r>
      <w:r w:rsidR="001268B6" w:rsidRPr="007D3D40">
        <w:rPr>
          <w:lang w:eastAsia="en-GB"/>
        </w:rPr>
        <w:t>harts and nautical publications;</w:t>
      </w:r>
    </w:p>
    <w:p w14:paraId="7506E23F" w14:textId="168339A9" w:rsidR="00583EDE" w:rsidRPr="007D3D40" w:rsidRDefault="00AC31BA" w:rsidP="001268B6">
      <w:pPr>
        <w:pStyle w:val="Bullet1"/>
        <w:rPr>
          <w:lang w:eastAsia="en-GB"/>
        </w:rPr>
      </w:pPr>
      <w:r w:rsidRPr="007D3D40">
        <w:rPr>
          <w:lang w:eastAsia="en-GB"/>
        </w:rPr>
        <w:t>r</w:t>
      </w:r>
      <w:r w:rsidR="00583EDE" w:rsidRPr="007D3D40">
        <w:rPr>
          <w:lang w:eastAsia="en-GB"/>
        </w:rPr>
        <w:t xml:space="preserve">eporting new, </w:t>
      </w:r>
      <w:r w:rsidR="00B775DB" w:rsidRPr="007D3D40">
        <w:rPr>
          <w:lang w:eastAsia="en-GB"/>
        </w:rPr>
        <w:t>altered</w:t>
      </w:r>
      <w:r w:rsidR="00583EDE" w:rsidRPr="007D3D40">
        <w:rPr>
          <w:lang w:eastAsia="en-GB"/>
        </w:rPr>
        <w:t xml:space="preserve"> or removed AtoN to the </w:t>
      </w:r>
      <w:r w:rsidR="00932FBE" w:rsidRPr="007D3D40">
        <w:rPr>
          <w:lang w:eastAsia="en-GB"/>
        </w:rPr>
        <w:t>P</w:t>
      </w:r>
      <w:r w:rsidR="00583EDE" w:rsidRPr="007D3D40">
        <w:rPr>
          <w:lang w:eastAsia="en-GB"/>
        </w:rPr>
        <w:t>rincip</w:t>
      </w:r>
      <w:r w:rsidR="00932FBE" w:rsidRPr="007D3D40">
        <w:rPr>
          <w:lang w:eastAsia="en-GB"/>
        </w:rPr>
        <w:t>al</w:t>
      </w:r>
      <w:r w:rsidR="00583EDE" w:rsidRPr="007D3D40">
        <w:rPr>
          <w:lang w:eastAsia="en-GB"/>
        </w:rPr>
        <w:t xml:space="preserve"> </w:t>
      </w:r>
      <w:r w:rsidR="00932FBE" w:rsidRPr="007D3D40">
        <w:rPr>
          <w:lang w:eastAsia="en-GB"/>
        </w:rPr>
        <w:t>C</w:t>
      </w:r>
      <w:r w:rsidR="00583EDE" w:rsidRPr="007D3D40">
        <w:rPr>
          <w:lang w:eastAsia="en-GB"/>
        </w:rPr>
        <w:t xml:space="preserve">harting </w:t>
      </w:r>
      <w:r w:rsidR="00932FBE" w:rsidRPr="007D3D40">
        <w:rPr>
          <w:lang w:eastAsia="en-GB"/>
        </w:rPr>
        <w:t>A</w:t>
      </w:r>
      <w:r w:rsidR="00583EDE" w:rsidRPr="007D3D40">
        <w:rPr>
          <w:lang w:eastAsia="en-GB"/>
        </w:rPr>
        <w:t>uthority</w:t>
      </w:r>
      <w:r w:rsidR="0092392E" w:rsidRPr="007D3D40">
        <w:rPr>
          <w:lang w:eastAsia="en-GB"/>
        </w:rPr>
        <w:t xml:space="preserve"> [SOLAS Chapter V Regulation 9.2.3]</w:t>
      </w:r>
      <w:r w:rsidR="001268B6" w:rsidRPr="007D3D40">
        <w:rPr>
          <w:lang w:eastAsia="en-GB"/>
        </w:rPr>
        <w:t>;</w:t>
      </w:r>
    </w:p>
    <w:p w14:paraId="38D09E7B" w14:textId="25BB025E" w:rsidR="001C68C5" w:rsidRPr="007D3D40" w:rsidRDefault="001C68C5">
      <w:pPr>
        <w:pStyle w:val="Bullet1"/>
        <w:rPr>
          <w:lang w:eastAsia="en-GB"/>
        </w:rPr>
      </w:pPr>
      <w:r w:rsidRPr="007D3D40">
        <w:rPr>
          <w:lang w:eastAsia="en-GB"/>
        </w:rPr>
        <w:t xml:space="preserve">maintaining comprehensive records of all </w:t>
      </w:r>
      <w:del w:id="303" w:author="James Collocott" w:date="2018-10-24T17:26:00Z">
        <w:r w:rsidRPr="007D3D40" w:rsidDel="001341B5">
          <w:rPr>
            <w:lang w:eastAsia="en-GB"/>
          </w:rPr>
          <w:delText xml:space="preserve">draft </w:delText>
        </w:r>
      </w:del>
      <w:r w:rsidRPr="007D3D40">
        <w:rPr>
          <w:lang w:eastAsia="en-GB"/>
        </w:rPr>
        <w:t xml:space="preserve">navigational warnings and/or hydrographic notes related to AtoN failures; installation; </w:t>
      </w:r>
      <w:r w:rsidR="00335C57" w:rsidRPr="007D3D40">
        <w:rPr>
          <w:lang w:eastAsia="en-GB"/>
        </w:rPr>
        <w:t>alteration</w:t>
      </w:r>
      <w:r w:rsidRPr="007D3D40">
        <w:rPr>
          <w:lang w:eastAsia="en-GB"/>
        </w:rPr>
        <w:t xml:space="preserve"> or removal.</w:t>
      </w:r>
    </w:p>
    <w:p w14:paraId="2F11E94B" w14:textId="13DA5FF4" w:rsidR="00A2111E" w:rsidRPr="007D3D40" w:rsidRDefault="00093570" w:rsidP="00CF0A4C">
      <w:pPr>
        <w:pStyle w:val="Heading2"/>
        <w:numPr>
          <w:ilvl w:val="0"/>
          <w:numId w:val="0"/>
        </w:numPr>
      </w:pPr>
      <w:bookmarkStart w:id="304" w:name="_Toc527533585"/>
      <w:bookmarkEnd w:id="242"/>
      <w:ins w:id="305" w:author="Kevin Gregory" w:date="2018-10-17T09:52:00Z">
        <w:r w:rsidRPr="007D3D40">
          <w:lastRenderedPageBreak/>
          <w:t>2.</w:t>
        </w:r>
      </w:ins>
      <w:ins w:id="306" w:author="Kevin Gregory" w:date="2018-10-17T09:53:00Z">
        <w:r w:rsidRPr="007D3D40">
          <w:t>4</w:t>
        </w:r>
      </w:ins>
      <w:ins w:id="307" w:author="Kevin Gregory" w:date="2018-10-17T09:52:00Z">
        <w:r w:rsidRPr="007D3D40">
          <w:t xml:space="preserve"> </w:t>
        </w:r>
      </w:ins>
      <w:r w:rsidR="00861F69" w:rsidRPr="007D3D40">
        <w:t>Audit of A</w:t>
      </w:r>
      <w:r w:rsidR="00421280" w:rsidRPr="007D3D40">
        <w:t>to</w:t>
      </w:r>
      <w:r w:rsidR="00861F69" w:rsidRPr="007D3D40">
        <w:t>N</w:t>
      </w:r>
      <w:bookmarkEnd w:id="304"/>
    </w:p>
    <w:p w14:paraId="075B2B0C" w14:textId="56C547E1" w:rsidR="00423D5B" w:rsidRPr="007D3D40" w:rsidRDefault="009C1218">
      <w:pPr>
        <w:pStyle w:val="BodyText"/>
        <w:jc w:val="both"/>
        <w:rPr>
          <w:lang w:eastAsia="de-DE"/>
        </w:rPr>
      </w:pPr>
      <w:r w:rsidRPr="007D3D40">
        <w:rPr>
          <w:lang w:eastAsia="de-DE"/>
        </w:rPr>
        <w:t xml:space="preserve">It is the Minister of the nominated national Competent Authority </w:t>
      </w:r>
      <w:del w:id="308" w:author="James Collocott" w:date="2018-10-25T09:11:00Z">
        <w:r w:rsidRPr="007D3D40" w:rsidDel="00C34EF6">
          <w:rPr>
            <w:lang w:eastAsia="de-DE"/>
          </w:rPr>
          <w:delText xml:space="preserve">of a Contracting Government to SOLAS </w:delText>
        </w:r>
      </w:del>
      <w:r w:rsidRPr="007D3D40">
        <w:rPr>
          <w:lang w:eastAsia="de-DE"/>
        </w:rPr>
        <w:t xml:space="preserve">who bears the responsibility for ensuring that AtoN service provision is fully compliant with the obligations set out in SOLAS Chapter V Regulation 13. Whereas the </w:t>
      </w:r>
      <w:r w:rsidR="00D94F3D" w:rsidRPr="007D3D40">
        <w:rPr>
          <w:lang w:eastAsia="de-DE"/>
        </w:rPr>
        <w:t xml:space="preserve">provision of AtoN service provision can be delegated to other Organisations, the </w:t>
      </w:r>
      <w:r w:rsidRPr="007D3D40">
        <w:rPr>
          <w:lang w:eastAsia="de-DE"/>
        </w:rPr>
        <w:t xml:space="preserve">responsibility </w:t>
      </w:r>
      <w:r w:rsidR="00D94F3D" w:rsidRPr="007D3D40">
        <w:rPr>
          <w:lang w:eastAsia="de-DE"/>
        </w:rPr>
        <w:t xml:space="preserve">for their effective operation </w:t>
      </w:r>
      <w:r w:rsidRPr="007D3D40">
        <w:rPr>
          <w:lang w:eastAsia="de-DE"/>
        </w:rPr>
        <w:t>cannot</w:t>
      </w:r>
      <w:r w:rsidR="00D94F3D" w:rsidRPr="007D3D40">
        <w:rPr>
          <w:lang w:eastAsia="de-DE"/>
        </w:rPr>
        <w:t xml:space="preserve">. </w:t>
      </w:r>
      <w:r w:rsidRPr="007D3D40">
        <w:rPr>
          <w:lang w:eastAsia="de-DE"/>
        </w:rPr>
        <w:t xml:space="preserve">Barring natural disasters and </w:t>
      </w:r>
      <w:r w:rsidRPr="007D3D40">
        <w:rPr>
          <w:i/>
          <w:lang w:eastAsia="de-DE"/>
        </w:rPr>
        <w:t xml:space="preserve">force </w:t>
      </w:r>
      <w:del w:id="309" w:author="James Collocott" w:date="2018-10-25T09:12:00Z">
        <w:r w:rsidRPr="007D3D40" w:rsidDel="00C34EF6">
          <w:rPr>
            <w:i/>
            <w:lang w:eastAsia="de-DE"/>
          </w:rPr>
          <w:delText>m</w:delText>
        </w:r>
      </w:del>
      <w:del w:id="310" w:author="James Collocott" w:date="2018-10-25T09:11:00Z">
        <w:r w:rsidRPr="007D3D40" w:rsidDel="00C34EF6">
          <w:rPr>
            <w:i/>
            <w:lang w:eastAsia="de-DE"/>
          </w:rPr>
          <w:delText>e</w:delText>
        </w:r>
      </w:del>
      <w:del w:id="311" w:author="James Collocott" w:date="2018-10-25T09:12:00Z">
        <w:r w:rsidRPr="007D3D40" w:rsidDel="00C34EF6">
          <w:rPr>
            <w:i/>
            <w:lang w:eastAsia="de-DE"/>
          </w:rPr>
          <w:delText>asure</w:delText>
        </w:r>
      </w:del>
      <w:ins w:id="312" w:author="James Collocott" w:date="2018-10-25T09:12:00Z">
        <w:r w:rsidR="00C34EF6">
          <w:rPr>
            <w:i/>
            <w:lang w:eastAsia="de-DE"/>
          </w:rPr>
          <w:t>majeure</w:t>
        </w:r>
      </w:ins>
      <w:r w:rsidRPr="007D3D40">
        <w:rPr>
          <w:lang w:eastAsia="de-DE"/>
        </w:rPr>
        <w:t>,</w:t>
      </w:r>
      <w:r w:rsidRPr="007D3D40">
        <w:rPr>
          <w:i/>
          <w:lang w:eastAsia="de-DE"/>
        </w:rPr>
        <w:t xml:space="preserve"> </w:t>
      </w:r>
      <w:r w:rsidRPr="007D3D40">
        <w:rPr>
          <w:lang w:eastAsia="de-DE"/>
        </w:rPr>
        <w:t xml:space="preserve">AtoN must be designed </w:t>
      </w:r>
      <w:r w:rsidR="00B4679D" w:rsidRPr="007D3D40">
        <w:rPr>
          <w:lang w:eastAsia="de-DE"/>
        </w:rPr>
        <w:t xml:space="preserve">and operated </w:t>
      </w:r>
      <w:r w:rsidRPr="007D3D40">
        <w:rPr>
          <w:lang w:eastAsia="de-DE"/>
        </w:rPr>
        <w:t>to be available to the mariner for no less than 95% of the time</w:t>
      </w:r>
      <w:r w:rsidR="00D94F3D" w:rsidRPr="007D3D40">
        <w:rPr>
          <w:lang w:eastAsia="de-DE"/>
        </w:rPr>
        <w:t xml:space="preserve"> </w:t>
      </w:r>
      <w:r w:rsidR="00D94F3D" w:rsidRPr="007D3D40">
        <w:rPr>
          <w:rFonts w:eastAsia="Times New Roman" w:cstheme="minorHAnsi"/>
          <w:lang w:eastAsia="en-GB"/>
        </w:rPr>
        <w:t>[Recommendation R0130.1.5].</w:t>
      </w:r>
      <w:r w:rsidRPr="007D3D40">
        <w:rPr>
          <w:lang w:eastAsia="de-DE"/>
        </w:rPr>
        <w:t xml:space="preserve"> This applies to all AtoN in a State’s waters, irrespective of </w:t>
      </w:r>
      <w:r w:rsidR="00D94F3D" w:rsidRPr="007D3D40">
        <w:rPr>
          <w:lang w:eastAsia="de-DE"/>
        </w:rPr>
        <w:t>who owns and operates them. It is therefore incumbent on the Minister to ensure that a fail</w:t>
      </w:r>
      <w:ins w:id="313" w:author="James Collocott" w:date="2018-10-25T09:14:00Z">
        <w:r w:rsidR="00C34EF6">
          <w:rPr>
            <w:lang w:eastAsia="de-DE"/>
          </w:rPr>
          <w:t>-</w:t>
        </w:r>
      </w:ins>
      <w:r w:rsidR="00D94F3D" w:rsidRPr="007D3D40">
        <w:rPr>
          <w:lang w:eastAsia="de-DE"/>
        </w:rPr>
        <w:t xml:space="preserve">safe procedure exists to </w:t>
      </w:r>
      <w:ins w:id="314" w:author="James Collocott" w:date="2018-10-25T09:20:00Z">
        <w:r w:rsidR="00C34EF6">
          <w:rPr>
            <w:lang w:eastAsia="de-DE"/>
          </w:rPr>
          <w:t xml:space="preserve">monitor, audit and </w:t>
        </w:r>
      </w:ins>
      <w:r w:rsidR="00D94F3D" w:rsidRPr="007D3D40">
        <w:rPr>
          <w:lang w:eastAsia="de-DE"/>
        </w:rPr>
        <w:t>inspect such AtoN so that the mariner and the ships operating in the waters of each coastal State relying on them are kept safe and that the marine and coastal environment is preserved.</w:t>
      </w:r>
    </w:p>
    <w:p w14:paraId="2FA26A82" w14:textId="26D63FB1" w:rsidR="006E22F5" w:rsidRPr="007D3D40" w:rsidRDefault="006E22F5">
      <w:pPr>
        <w:pStyle w:val="BodyText"/>
        <w:jc w:val="both"/>
        <w:rPr>
          <w:lang w:eastAsia="de-DE"/>
        </w:rPr>
      </w:pPr>
      <w:del w:id="315" w:author="James Collocott" w:date="2018-10-25T09:28:00Z">
        <w:r w:rsidRPr="007D3D40" w:rsidDel="009226E5">
          <w:rPr>
            <w:lang w:eastAsia="de-DE"/>
          </w:rPr>
          <w:delText xml:space="preserve">It is self-evident </w:delText>
        </w:r>
        <w:r w:rsidR="00215AD0" w:rsidRPr="007D3D40" w:rsidDel="009226E5">
          <w:rPr>
            <w:lang w:eastAsia="de-DE"/>
          </w:rPr>
          <w:delText xml:space="preserve">that </w:delText>
        </w:r>
        <w:r w:rsidR="00EC43F5" w:rsidRPr="007D3D40" w:rsidDel="009226E5">
          <w:rPr>
            <w:lang w:eastAsia="de-DE"/>
          </w:rPr>
          <w:delText>t</w:delText>
        </w:r>
      </w:del>
      <w:ins w:id="316" w:author="James Collocott" w:date="2018-10-25T09:28:00Z">
        <w:r w:rsidR="009226E5">
          <w:rPr>
            <w:lang w:eastAsia="de-DE"/>
          </w:rPr>
          <w:t>In order t</w:t>
        </w:r>
      </w:ins>
      <w:r w:rsidR="00EC43F5" w:rsidRPr="007D3D40">
        <w:rPr>
          <w:lang w:eastAsia="de-DE"/>
        </w:rPr>
        <w:t xml:space="preserve">o demonstrate proper governance, </w:t>
      </w:r>
      <w:r w:rsidRPr="007D3D40">
        <w:rPr>
          <w:lang w:eastAsia="de-DE"/>
        </w:rPr>
        <w:t xml:space="preserve">all AtoN owned, operated and maintained by the national Competent Authority should be monitored </w:t>
      </w:r>
      <w:r w:rsidR="00215AD0" w:rsidRPr="007D3D40">
        <w:rPr>
          <w:lang w:eastAsia="de-DE"/>
        </w:rPr>
        <w:t xml:space="preserve">(either directly or remotely or both) </w:t>
      </w:r>
      <w:r w:rsidRPr="007D3D40">
        <w:rPr>
          <w:lang w:eastAsia="de-DE"/>
        </w:rPr>
        <w:t xml:space="preserve">and inspected as part of </w:t>
      </w:r>
      <w:r w:rsidR="00215AD0" w:rsidRPr="007D3D40">
        <w:rPr>
          <w:lang w:eastAsia="de-DE"/>
        </w:rPr>
        <w:t>the</w:t>
      </w:r>
      <w:r w:rsidRPr="007D3D40">
        <w:rPr>
          <w:lang w:eastAsia="de-DE"/>
        </w:rPr>
        <w:t xml:space="preserve"> Authority</w:t>
      </w:r>
      <w:r w:rsidR="00215AD0" w:rsidRPr="007D3D40">
        <w:rPr>
          <w:lang w:eastAsia="de-DE"/>
        </w:rPr>
        <w:t>’s effective management procedures</w:t>
      </w:r>
      <w:r w:rsidR="00B4679D" w:rsidRPr="007D3D40">
        <w:rPr>
          <w:lang w:eastAsia="de-DE"/>
        </w:rPr>
        <w:t xml:space="preserve">, and immediate action </w:t>
      </w:r>
      <w:r w:rsidR="00D74F16" w:rsidRPr="007D3D40">
        <w:rPr>
          <w:lang w:eastAsia="de-DE"/>
        </w:rPr>
        <w:t xml:space="preserve">is </w:t>
      </w:r>
      <w:r w:rsidR="00B4679D" w:rsidRPr="007D3D40">
        <w:rPr>
          <w:lang w:eastAsia="de-DE"/>
        </w:rPr>
        <w:t>taken to restore operation following a failure</w:t>
      </w:r>
      <w:r w:rsidR="00215AD0" w:rsidRPr="007D3D40">
        <w:rPr>
          <w:lang w:eastAsia="de-DE"/>
        </w:rPr>
        <w:t xml:space="preserve">. </w:t>
      </w:r>
      <w:r w:rsidRPr="007D3D40">
        <w:rPr>
          <w:lang w:eastAsia="de-DE"/>
        </w:rPr>
        <w:t xml:space="preserve"> </w:t>
      </w:r>
    </w:p>
    <w:p w14:paraId="3F5FA184" w14:textId="3F126BC8" w:rsidR="009A2E13" w:rsidRPr="007D3D40" w:rsidRDefault="00D94F3D">
      <w:pPr>
        <w:pStyle w:val="BodyText"/>
        <w:jc w:val="both"/>
        <w:rPr>
          <w:lang w:eastAsia="de-DE"/>
        </w:rPr>
      </w:pPr>
      <w:r w:rsidRPr="007D3D40">
        <w:rPr>
          <w:lang w:eastAsia="de-DE"/>
        </w:rPr>
        <w:t>Assuming that national maritime legislation incorporates a clause to the effect that the “Director” shall</w:t>
      </w:r>
      <w:r w:rsidRPr="007D3D40">
        <w:rPr>
          <w:i/>
          <w:lang w:eastAsia="de-DE"/>
        </w:rPr>
        <w:t xml:space="preserve"> </w:t>
      </w:r>
      <w:r w:rsidR="009A2E13" w:rsidRPr="007D3D40">
        <w:rPr>
          <w:i/>
          <w:lang w:eastAsia="de-DE"/>
        </w:rPr>
        <w:t>“</w:t>
      </w:r>
      <w:r w:rsidRPr="007D3D40">
        <w:rPr>
          <w:rFonts w:ascii="Calibri" w:hAnsi="Calibri" w:cs="Calibri"/>
          <w:i/>
        </w:rPr>
        <w:t xml:space="preserve">have the absolute right to ensure through audits, inspections or any other means that all other </w:t>
      </w:r>
      <w:ins w:id="317" w:author="James Collocott" w:date="2018-10-24T16:15:00Z">
        <w:r w:rsidR="007D3D40" w:rsidRPr="007D3D40">
          <w:rPr>
            <w:rFonts w:ascii="Calibri" w:hAnsi="Calibri" w:cs="Calibri"/>
            <w:i/>
          </w:rPr>
          <w:t xml:space="preserve">marine </w:t>
        </w:r>
      </w:ins>
      <w:r w:rsidRPr="007D3D40">
        <w:rPr>
          <w:rFonts w:ascii="Calibri" w:hAnsi="Calibri" w:cs="Calibri"/>
          <w:i/>
        </w:rPr>
        <w:t>aids to navigation established by any port, marina or other maritime facility, are established in compliance with the stipulated conditions and specifications and are maintained in proper working order</w:t>
      </w:r>
      <w:r w:rsidR="009A2E13" w:rsidRPr="007D3D40">
        <w:rPr>
          <w:rFonts w:ascii="Calibri" w:hAnsi="Calibri" w:cs="Calibri"/>
          <w:i/>
        </w:rPr>
        <w:t>”</w:t>
      </w:r>
      <w:ins w:id="318" w:author="James Collocott" w:date="2018-10-25T09:29:00Z">
        <w:r w:rsidR="009226E5">
          <w:rPr>
            <w:rFonts w:ascii="Calibri" w:hAnsi="Calibri" w:cs="Calibri"/>
            <w:i/>
          </w:rPr>
          <w:t>,</w:t>
        </w:r>
      </w:ins>
      <w:r w:rsidR="009A2E13" w:rsidRPr="007D3D40">
        <w:rPr>
          <w:rFonts w:ascii="Calibri" w:hAnsi="Calibri" w:cs="Calibri"/>
          <w:i/>
        </w:rPr>
        <w:t xml:space="preserve"> </w:t>
      </w:r>
      <w:r w:rsidR="009A2E13" w:rsidRPr="007D3D40">
        <w:rPr>
          <w:rFonts w:ascii="Calibri" w:hAnsi="Calibri" w:cs="Calibri"/>
        </w:rPr>
        <w:t xml:space="preserve">the “Director” given management of the items listed in paragraph 2.3 above will need to establish a periodic inspection or audit programme. This should ensure that all </w:t>
      </w:r>
      <w:del w:id="319" w:author="James Collocott" w:date="2018-10-25T09:30:00Z">
        <w:r w:rsidR="009A2E13" w:rsidRPr="007D3D40" w:rsidDel="009226E5">
          <w:rPr>
            <w:rFonts w:ascii="Calibri" w:hAnsi="Calibri" w:cs="Calibri"/>
          </w:rPr>
          <w:delText xml:space="preserve">short-range </w:delText>
        </w:r>
      </w:del>
      <w:r w:rsidR="009A2E13" w:rsidRPr="007D3D40">
        <w:rPr>
          <w:rFonts w:ascii="Calibri" w:hAnsi="Calibri" w:cs="Calibri"/>
        </w:rPr>
        <w:t xml:space="preserve">AtoN </w:t>
      </w:r>
      <w:del w:id="320" w:author="James Collocott" w:date="2018-10-25T09:30:00Z">
        <w:r w:rsidR="009A2E13" w:rsidRPr="007D3D40" w:rsidDel="009226E5">
          <w:rPr>
            <w:rFonts w:ascii="Calibri" w:hAnsi="Calibri" w:cs="Calibri"/>
          </w:rPr>
          <w:delText>(and Differential Global Navigation Satellite Systems if</w:delText>
        </w:r>
        <w:r w:rsidR="009A2E13" w:rsidRPr="007D3D40" w:rsidDel="009226E5">
          <w:rPr>
            <w:lang w:eastAsia="de-DE"/>
          </w:rPr>
          <w:delText xml:space="preserve"> appropriate) </w:delText>
        </w:r>
      </w:del>
      <w:r w:rsidR="009A2E13" w:rsidRPr="007D3D40">
        <w:rPr>
          <w:lang w:eastAsia="de-DE"/>
        </w:rPr>
        <w:t xml:space="preserve">are operating to IALA </w:t>
      </w:r>
      <w:del w:id="321" w:author="James Collocott" w:date="2018-10-25T09:32:00Z">
        <w:r w:rsidR="009A2E13" w:rsidRPr="007D3D40" w:rsidDel="00562D3C">
          <w:rPr>
            <w:lang w:eastAsia="de-DE"/>
          </w:rPr>
          <w:delText>s</w:delText>
        </w:r>
      </w:del>
      <w:ins w:id="322" w:author="James Collocott" w:date="2018-10-25T09:32:00Z">
        <w:r w:rsidR="00562D3C">
          <w:rPr>
            <w:lang w:eastAsia="de-DE"/>
          </w:rPr>
          <w:t>S</w:t>
        </w:r>
      </w:ins>
      <w:r w:rsidR="009A2E13" w:rsidRPr="007D3D40">
        <w:rPr>
          <w:lang w:eastAsia="de-DE"/>
        </w:rPr>
        <w:t xml:space="preserve">tandards. </w:t>
      </w:r>
      <w:commentRangeStart w:id="323"/>
      <w:r w:rsidR="009A2E13" w:rsidRPr="007D3D40">
        <w:rPr>
          <w:lang w:eastAsia="de-DE"/>
        </w:rPr>
        <w:t>If such AtoN are lit, inspections will need to be conducted during the hours of darkness.</w:t>
      </w:r>
      <w:commentRangeEnd w:id="323"/>
      <w:r w:rsidR="00562D3C">
        <w:rPr>
          <w:rStyle w:val="CommentReference"/>
        </w:rPr>
        <w:commentReference w:id="323"/>
      </w:r>
    </w:p>
    <w:p w14:paraId="6422BDEA" w14:textId="1E7BAF33" w:rsidR="00D94F3D" w:rsidRPr="007D3D40" w:rsidRDefault="009A2E13" w:rsidP="00D94F3D">
      <w:pPr>
        <w:pStyle w:val="BodyText"/>
        <w:jc w:val="both"/>
        <w:rPr>
          <w:lang w:eastAsia="de-DE"/>
        </w:rPr>
      </w:pPr>
      <w:r w:rsidRPr="007D3D40">
        <w:rPr>
          <w:lang w:eastAsia="de-DE"/>
        </w:rPr>
        <w:t>The first step in this essential process is to ensure that a formal national register of all AtoN in the waters of a coastal State is developed and maintained</w:t>
      </w:r>
      <w:r w:rsidRPr="007D3D40">
        <w:rPr>
          <w:rStyle w:val="FootnoteReference"/>
          <w:lang w:eastAsia="de-DE"/>
        </w:rPr>
        <w:footnoteReference w:id="6"/>
      </w:r>
      <w:r w:rsidRPr="007D3D40">
        <w:rPr>
          <w:lang w:eastAsia="de-DE"/>
        </w:rPr>
        <w:t xml:space="preserve">. </w:t>
      </w:r>
      <w:r w:rsidR="00B31CDE" w:rsidRPr="007D3D40">
        <w:rPr>
          <w:lang w:eastAsia="de-DE"/>
        </w:rPr>
        <w:t xml:space="preserve">This will require a physical inspection of each AtoN to determine its </w:t>
      </w:r>
      <w:r w:rsidR="00215AD0" w:rsidRPr="007D3D40">
        <w:rPr>
          <w:lang w:eastAsia="de-DE"/>
        </w:rPr>
        <w:t xml:space="preserve">function, </w:t>
      </w:r>
      <w:r w:rsidR="00B31CDE" w:rsidRPr="007D3D40">
        <w:rPr>
          <w:lang w:eastAsia="de-DE"/>
        </w:rPr>
        <w:t xml:space="preserve">position, dimensions, characteristics, specifications and condition. </w:t>
      </w:r>
    </w:p>
    <w:p w14:paraId="3EB7273D" w14:textId="69346CB5" w:rsidR="00571EFA" w:rsidRPr="007D3D40" w:rsidRDefault="00B31CDE" w:rsidP="00B31CDE">
      <w:pPr>
        <w:pStyle w:val="BodyText"/>
        <w:jc w:val="both"/>
        <w:rPr>
          <w:lang w:eastAsia="de-DE"/>
        </w:rPr>
      </w:pPr>
      <w:r w:rsidRPr="007D3D40">
        <w:rPr>
          <w:lang w:eastAsia="de-DE"/>
        </w:rPr>
        <w:t xml:space="preserve">The second step is to ensure that a detailed comparison is conducted between information shown in international Lists of Lights and on the largest scale </w:t>
      </w:r>
      <w:r w:rsidR="002D0F9D" w:rsidRPr="007D3D40">
        <w:rPr>
          <w:lang w:eastAsia="de-DE"/>
        </w:rPr>
        <w:t xml:space="preserve">corrected </w:t>
      </w:r>
      <w:r w:rsidRPr="007D3D40">
        <w:rPr>
          <w:lang w:eastAsia="de-DE"/>
        </w:rPr>
        <w:t>charts</w:t>
      </w:r>
      <w:r w:rsidR="00D74F16" w:rsidRPr="007D3D40">
        <w:rPr>
          <w:lang w:eastAsia="de-DE"/>
        </w:rPr>
        <w:t>,</w:t>
      </w:r>
      <w:r w:rsidRPr="007D3D40">
        <w:rPr>
          <w:lang w:eastAsia="de-DE"/>
        </w:rPr>
        <w:t xml:space="preserve"> matches exactly the details contained in the national register</w:t>
      </w:r>
      <w:r w:rsidR="002D0F9D" w:rsidRPr="007D3D40">
        <w:rPr>
          <w:rStyle w:val="FootnoteReference"/>
          <w:lang w:eastAsia="de-DE"/>
        </w:rPr>
        <w:footnoteReference w:id="7"/>
      </w:r>
      <w:r w:rsidRPr="007D3D40">
        <w:rPr>
          <w:lang w:eastAsia="de-DE"/>
        </w:rPr>
        <w:t xml:space="preserve">. Differences should be reported without delay to the NAVAREA Coordinator (if of an urgent nature) and Principal Charting Authority, so </w:t>
      </w:r>
      <w:r w:rsidR="00571EFA" w:rsidRPr="007D3D40">
        <w:rPr>
          <w:lang w:eastAsia="de-DE"/>
        </w:rPr>
        <w:t>that navigational</w:t>
      </w:r>
      <w:r w:rsidRPr="007D3D40">
        <w:rPr>
          <w:lang w:eastAsia="de-DE"/>
        </w:rPr>
        <w:t xml:space="preserve"> warnings and Notices to Mariners can </w:t>
      </w:r>
      <w:r w:rsidR="00571EFA" w:rsidRPr="007D3D40">
        <w:rPr>
          <w:lang w:eastAsia="de-DE"/>
        </w:rPr>
        <w:t>be issued</w:t>
      </w:r>
      <w:r w:rsidRPr="007D3D40">
        <w:rPr>
          <w:lang w:eastAsia="de-DE"/>
        </w:rPr>
        <w:t xml:space="preserve"> promptly.</w:t>
      </w:r>
    </w:p>
    <w:p w14:paraId="328653A5" w14:textId="6FC83C7A" w:rsidR="00215AD0" w:rsidRPr="007D3D40" w:rsidRDefault="00571EFA">
      <w:pPr>
        <w:pStyle w:val="BodyText"/>
        <w:jc w:val="both"/>
        <w:rPr>
          <w:lang w:eastAsia="de-DE"/>
        </w:rPr>
      </w:pPr>
      <w:r w:rsidRPr="007D3D40">
        <w:rPr>
          <w:lang w:eastAsia="de-DE"/>
        </w:rPr>
        <w:t>The final step is to convene meetings with</w:t>
      </w:r>
      <w:r w:rsidR="006E22F5" w:rsidRPr="007D3D40">
        <w:rPr>
          <w:lang w:eastAsia="de-DE"/>
        </w:rPr>
        <w:t xml:space="preserve"> all owners and operators of AtoN in the waters of the coastal State so that periodic inspections at appropriate intervals can be arranged. </w:t>
      </w:r>
      <w:commentRangeStart w:id="324"/>
      <w:r w:rsidR="006E22F5" w:rsidRPr="007D3D40">
        <w:rPr>
          <w:lang w:eastAsia="de-DE"/>
        </w:rPr>
        <w:t>Such inspections should</w:t>
      </w:r>
      <w:r w:rsidR="006A3357" w:rsidRPr="007D3D40">
        <w:rPr>
          <w:lang w:eastAsia="de-DE"/>
        </w:rPr>
        <w:t xml:space="preserve"> include observation checks on the actual ranges o</w:t>
      </w:r>
      <w:del w:id="325" w:author="James Collocott" w:date="2018-10-25T09:49:00Z">
        <w:r w:rsidR="006A3357" w:rsidRPr="007D3D40" w:rsidDel="00AE00BB">
          <w:rPr>
            <w:lang w:eastAsia="de-DE"/>
          </w:rPr>
          <w:delText>r</w:delText>
        </w:r>
      </w:del>
      <w:ins w:id="326" w:author="James Collocott" w:date="2018-10-25T09:49:00Z">
        <w:r w:rsidR="00AE00BB">
          <w:rPr>
            <w:lang w:eastAsia="de-DE"/>
          </w:rPr>
          <w:t>f</w:t>
        </w:r>
      </w:ins>
      <w:r w:rsidR="006A3357" w:rsidRPr="007D3D40">
        <w:rPr>
          <w:lang w:eastAsia="de-DE"/>
        </w:rPr>
        <w:t xml:space="preserve"> lights and their visibility sectors</w:t>
      </w:r>
      <w:ins w:id="327" w:author="James Collocott" w:date="2018-10-25T09:51:00Z">
        <w:r w:rsidR="001836AD">
          <w:rPr>
            <w:lang w:eastAsia="de-DE"/>
          </w:rPr>
          <w:t>,</w:t>
        </w:r>
      </w:ins>
      <w:r w:rsidR="006A3357" w:rsidRPr="007D3D40">
        <w:rPr>
          <w:lang w:eastAsia="de-DE"/>
        </w:rPr>
        <w:t xml:space="preserve"> if appropriate</w:t>
      </w:r>
      <w:r w:rsidR="006A3357" w:rsidRPr="007D3D40">
        <w:rPr>
          <w:rStyle w:val="FootnoteReference"/>
          <w:lang w:eastAsia="de-DE"/>
        </w:rPr>
        <w:footnoteReference w:id="8"/>
      </w:r>
      <w:r w:rsidR="006A3357" w:rsidRPr="007D3D40">
        <w:rPr>
          <w:lang w:eastAsia="de-DE"/>
        </w:rPr>
        <w:t xml:space="preserve">. </w:t>
      </w:r>
      <w:commentRangeEnd w:id="324"/>
      <w:r w:rsidR="001836AD">
        <w:rPr>
          <w:rStyle w:val="CommentReference"/>
        </w:rPr>
        <w:commentReference w:id="324"/>
      </w:r>
    </w:p>
    <w:p w14:paraId="5F27D03C" w14:textId="05DBE082" w:rsidR="0039280D" w:rsidRPr="007D3D40" w:rsidRDefault="0048395A" w:rsidP="00B31CDE">
      <w:pPr>
        <w:pStyle w:val="BodyText"/>
        <w:jc w:val="both"/>
        <w:rPr>
          <w:lang w:eastAsia="de-DE"/>
        </w:rPr>
      </w:pPr>
      <w:r w:rsidRPr="007D3D40">
        <w:rPr>
          <w:lang w:eastAsia="de-DE"/>
        </w:rPr>
        <w:t>Should non-</w:t>
      </w:r>
      <w:r w:rsidR="00D74F16" w:rsidRPr="007D3D40">
        <w:rPr>
          <w:lang w:eastAsia="de-DE"/>
        </w:rPr>
        <w:t>conformances</w:t>
      </w:r>
      <w:r w:rsidRPr="007D3D40">
        <w:rPr>
          <w:lang w:eastAsia="de-DE"/>
        </w:rPr>
        <w:t xml:space="preserve"> to international standards be detected during these audits, </w:t>
      </w:r>
      <w:r w:rsidR="00215AD0" w:rsidRPr="007D3D40">
        <w:rPr>
          <w:lang w:eastAsia="de-DE"/>
        </w:rPr>
        <w:t xml:space="preserve">appropriate MSI action should be taken immediately and </w:t>
      </w:r>
      <w:r w:rsidRPr="007D3D40">
        <w:rPr>
          <w:lang w:eastAsia="de-DE"/>
        </w:rPr>
        <w:t>the operator should be instructed to take such steps as are necessary to achieve proper compliance within an agreed timeframe.</w:t>
      </w:r>
    </w:p>
    <w:p w14:paraId="7FD5E7C5" w14:textId="2F152636" w:rsidR="00D94F3D" w:rsidRPr="007D3D40" w:rsidRDefault="0039280D" w:rsidP="00D94F3D">
      <w:pPr>
        <w:pStyle w:val="BodyText"/>
        <w:jc w:val="both"/>
        <w:rPr>
          <w:lang w:eastAsia="de-DE"/>
        </w:rPr>
      </w:pPr>
      <w:r w:rsidRPr="007D3D40">
        <w:rPr>
          <w:lang w:eastAsia="de-DE"/>
        </w:rPr>
        <w:lastRenderedPageBreak/>
        <w:t xml:space="preserve">Regular stakeholder meetings [Guideline </w:t>
      </w:r>
      <w:ins w:id="328" w:author="James Collocott" w:date="2018-10-25T10:04:00Z">
        <w:r w:rsidR="009165CD">
          <w:rPr>
            <w:lang w:eastAsia="de-DE"/>
          </w:rPr>
          <w:t>G</w:t>
        </w:r>
      </w:ins>
      <w:r w:rsidRPr="007D3D40">
        <w:rPr>
          <w:lang w:eastAsia="de-DE"/>
        </w:rPr>
        <w:t xml:space="preserve">1079] should ensure that these procedures run smoothly for the benefit of the safe, efficient and effective movement of both domestic and international shipping. </w:t>
      </w:r>
    </w:p>
    <w:p w14:paraId="400CEEF0" w14:textId="08ACA980" w:rsidR="009E6E35" w:rsidRPr="007D3D40" w:rsidRDefault="009E6E35" w:rsidP="00D94F3D">
      <w:pPr>
        <w:pStyle w:val="BodyText"/>
        <w:jc w:val="both"/>
        <w:rPr>
          <w:lang w:eastAsia="de-DE"/>
        </w:rPr>
      </w:pPr>
    </w:p>
    <w:p w14:paraId="62EF5150" w14:textId="3C9F3B5F" w:rsidR="009E6E35" w:rsidRPr="007D3D40" w:rsidRDefault="00093570" w:rsidP="00CF0A4C">
      <w:pPr>
        <w:pStyle w:val="Heading2"/>
        <w:numPr>
          <w:ilvl w:val="0"/>
          <w:numId w:val="0"/>
        </w:numPr>
        <w:rPr>
          <w:lang w:eastAsia="de-DE"/>
        </w:rPr>
      </w:pPr>
      <w:bookmarkStart w:id="329" w:name="_Toc527533586"/>
      <w:ins w:id="330" w:author="Kevin Gregory" w:date="2018-10-17T09:53:00Z">
        <w:r w:rsidRPr="007D3D40">
          <w:rPr>
            <w:lang w:eastAsia="de-DE"/>
          </w:rPr>
          <w:t xml:space="preserve">2.5 </w:t>
        </w:r>
      </w:ins>
      <w:r w:rsidR="00861F69" w:rsidRPr="007D3D40">
        <w:rPr>
          <w:lang w:eastAsia="de-DE"/>
        </w:rPr>
        <w:t>P</w:t>
      </w:r>
      <w:r w:rsidR="009E6E35" w:rsidRPr="007D3D40">
        <w:rPr>
          <w:lang w:eastAsia="de-DE"/>
        </w:rPr>
        <w:t xml:space="preserve">reparing for an </w:t>
      </w:r>
      <w:r w:rsidR="005F70B8" w:rsidRPr="007D3D40">
        <w:rPr>
          <w:lang w:eastAsia="de-DE"/>
        </w:rPr>
        <w:t>IALA</w:t>
      </w:r>
      <w:r w:rsidR="009E6E35" w:rsidRPr="007D3D40">
        <w:rPr>
          <w:lang w:eastAsia="de-DE"/>
        </w:rPr>
        <w:t xml:space="preserve"> </w:t>
      </w:r>
      <w:ins w:id="331" w:author="Kevin Gregory" w:date="2018-10-17T09:57:00Z">
        <w:r w:rsidR="009D739A" w:rsidRPr="007D3D40">
          <w:rPr>
            <w:lang w:eastAsia="de-DE"/>
          </w:rPr>
          <w:t>Mission</w:t>
        </w:r>
      </w:ins>
      <w:bookmarkEnd w:id="329"/>
    </w:p>
    <w:p w14:paraId="59502B59" w14:textId="3E568CB0" w:rsidR="009E6E35" w:rsidRPr="007D3D40" w:rsidRDefault="009E6E35" w:rsidP="001268B6">
      <w:pPr>
        <w:pStyle w:val="BodyText"/>
        <w:rPr>
          <w:lang w:eastAsia="de-DE"/>
        </w:rPr>
      </w:pPr>
      <w:r w:rsidRPr="007D3D40">
        <w:rPr>
          <w:lang w:eastAsia="de-DE"/>
        </w:rPr>
        <w:t xml:space="preserve">The IALA World-Wide Academy has prepared a booklet which sets out </w:t>
      </w:r>
      <w:r w:rsidR="00AA3FAB" w:rsidRPr="007D3D40">
        <w:rPr>
          <w:lang w:eastAsia="de-DE"/>
        </w:rPr>
        <w:t>the preparation expected from</w:t>
      </w:r>
      <w:r w:rsidRPr="007D3D40">
        <w:rPr>
          <w:lang w:eastAsia="de-DE"/>
        </w:rPr>
        <w:t xml:space="preserve"> a coastal State </w:t>
      </w:r>
      <w:r w:rsidR="00AA3FAB" w:rsidRPr="007D3D40">
        <w:rPr>
          <w:lang w:eastAsia="de-DE"/>
        </w:rPr>
        <w:t xml:space="preserve">which has requested a technical mission. </w:t>
      </w:r>
      <w:r w:rsidR="001539B2" w:rsidRPr="007D3D40">
        <w:rPr>
          <w:lang w:eastAsia="de-DE"/>
        </w:rPr>
        <w:t>A pdf version of this booklet can be downloaded from the Academy page of the IALA website (</w:t>
      </w:r>
      <w:hyperlink r:id="rId21" w:history="1">
        <w:r w:rsidR="001539B2" w:rsidRPr="007D3D40">
          <w:rPr>
            <w:rStyle w:val="Hyperlink"/>
            <w:lang w:eastAsia="de-DE"/>
          </w:rPr>
          <w:t>www.iala-aism.org</w:t>
        </w:r>
      </w:hyperlink>
      <w:r w:rsidR="001539B2" w:rsidRPr="007D3D40">
        <w:rPr>
          <w:lang w:eastAsia="de-DE"/>
        </w:rPr>
        <w:t xml:space="preserve">). </w:t>
      </w:r>
    </w:p>
    <w:sectPr w:rsidR="009E6E35" w:rsidRPr="007D3D4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09" w:author="James Collocott" w:date="2018-10-24T16:50:00Z" w:initials="JC">
    <w:p w14:paraId="70DB614B" w14:textId="6CCC1279" w:rsidR="004A7C2D" w:rsidRDefault="004A7C2D" w:rsidP="004A7C2D">
      <w:pPr>
        <w:pStyle w:val="CommentText"/>
      </w:pPr>
      <w:r>
        <w:rPr>
          <w:rStyle w:val="CommentReference"/>
        </w:rPr>
        <w:annotationRef/>
      </w:r>
      <w:r>
        <w:t>Is this assuming that IALA would become a IGO in future?</w:t>
      </w:r>
    </w:p>
  </w:comment>
  <w:comment w:id="272" w:author="James Collocott" w:date="2018-10-24T17:17:00Z" w:initials="JC">
    <w:p w14:paraId="3D185938" w14:textId="15699BD7" w:rsidR="007E726F" w:rsidRDefault="007E726F" w:rsidP="007E726F">
      <w:pPr>
        <w:pStyle w:val="CommentText"/>
      </w:pPr>
      <w:r>
        <w:rPr>
          <w:rStyle w:val="CommentReference"/>
        </w:rPr>
        <w:annotationRef/>
      </w:r>
      <w:r>
        <w:t>Should this not be applicable to “</w:t>
      </w:r>
      <w:r w:rsidRPr="0062205C">
        <w:rPr>
          <w:lang w:eastAsia="en-GB"/>
        </w:rPr>
        <w:t>all AtoN operating in the waters of a coastal State, whether owned by the “Competent Authority”</w:t>
      </w:r>
      <w:r>
        <w:rPr>
          <w:lang w:eastAsia="en-GB"/>
        </w:rPr>
        <w:t>,</w:t>
      </w:r>
      <w:r w:rsidRPr="0062205C">
        <w:rPr>
          <w:lang w:eastAsia="en-GB"/>
        </w:rPr>
        <w:t xml:space="preserve"> or not</w:t>
      </w:r>
      <w:r>
        <w:rPr>
          <w:lang w:eastAsia="en-GB"/>
        </w:rPr>
        <w:t>”?</w:t>
      </w:r>
    </w:p>
  </w:comment>
  <w:comment w:id="323" w:author="James Collocott" w:date="2018-10-25T09:33:00Z" w:initials="JC">
    <w:p w14:paraId="40BDBBD6" w14:textId="5A8E2FA9" w:rsidR="00562D3C" w:rsidRDefault="00562D3C">
      <w:pPr>
        <w:pStyle w:val="CommentText"/>
      </w:pPr>
      <w:r>
        <w:rPr>
          <w:rStyle w:val="CommentReference"/>
        </w:rPr>
        <w:annotationRef/>
      </w:r>
      <w:r>
        <w:t>This sentence seems to be very specific, but not all inclusive.  Check whether there are any IALA Guidelines that address the way to inspect AtoN.</w:t>
      </w:r>
    </w:p>
  </w:comment>
  <w:comment w:id="324" w:author="James Collocott" w:date="2018-10-25T09:53:00Z" w:initials="JC">
    <w:p w14:paraId="07EC03AC" w14:textId="77777777" w:rsidR="001836AD" w:rsidRDefault="001836AD" w:rsidP="001836AD">
      <w:pPr>
        <w:pStyle w:val="CommentText"/>
      </w:pPr>
      <w:r>
        <w:rPr>
          <w:rStyle w:val="CommentReference"/>
        </w:rPr>
        <w:annotationRef/>
      </w:r>
      <w:r>
        <w:rPr>
          <w:rStyle w:val="CommentReference"/>
        </w:rPr>
        <w:annotationRef/>
      </w:r>
      <w:r>
        <w:t>This sentence seems to be very specific, but not all inclusive.  Check whether there are any IALA Guidelines that address the way to inspect AtoN.</w:t>
      </w:r>
    </w:p>
    <w:p w14:paraId="3042E42D" w14:textId="113864EC" w:rsidR="001836AD" w:rsidRDefault="001836AD">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DB614B" w15:done="0"/>
  <w15:commentEx w15:paraId="3D185938" w15:done="0"/>
  <w15:commentEx w15:paraId="40BDBBD6" w15:done="0"/>
  <w15:commentEx w15:paraId="3042E4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DB614B" w16cid:durableId="20195C33"/>
  <w16cid:commentId w16cid:paraId="3D185938" w16cid:durableId="20195C34"/>
  <w16cid:commentId w16cid:paraId="40BDBBD6" w16cid:durableId="20195C35"/>
  <w16cid:commentId w16cid:paraId="3042E42D" w16cid:durableId="20195C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2C9DE" w14:textId="77777777" w:rsidR="009E567B" w:rsidRDefault="009E567B" w:rsidP="00A2111E">
      <w:pPr>
        <w:spacing w:line="240" w:lineRule="auto"/>
      </w:pPr>
      <w:r>
        <w:separator/>
      </w:r>
    </w:p>
  </w:endnote>
  <w:endnote w:type="continuationSeparator" w:id="0">
    <w:p w14:paraId="649E6C7C" w14:textId="77777777" w:rsidR="009E567B" w:rsidRDefault="009E567B" w:rsidP="00A211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B122A" w14:textId="77777777" w:rsidR="00F629F4" w:rsidRDefault="00F629F4" w:rsidP="00F22C0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847F24"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C0E7686"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E5C27A" w14:textId="77777777" w:rsidR="00F629F4" w:rsidRDefault="00F629F4" w:rsidP="00F22C05">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62AD51" w14:textId="77777777" w:rsidR="00F629F4" w:rsidRDefault="00F629F4" w:rsidP="00F22C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F2707" w14:textId="77777777" w:rsidR="00F629F4" w:rsidRDefault="00F629F4" w:rsidP="00F22C05">
    <w:pPr>
      <w:pStyle w:val="Footer"/>
    </w:pPr>
    <w:r w:rsidRPr="00442889">
      <w:rPr>
        <w:noProof/>
        <w:lang w:val="nb-NO" w:eastAsia="nb-NO"/>
      </w:rPr>
      <w:drawing>
        <wp:anchor distT="0" distB="0" distL="114300" distR="114300" simplePos="0" relativeHeight="251655680" behindDoc="1" locked="0" layoutInCell="1" allowOverlap="1" wp14:anchorId="0FD5488D" wp14:editId="044D097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nb-NO" w:eastAsia="nb-NO"/>
      </w:rPr>
      <mc:AlternateContent>
        <mc:Choice Requires="wps">
          <w:drawing>
            <wp:anchor distT="0" distB="0" distL="114300" distR="114300" simplePos="0" relativeHeight="251656704" behindDoc="0" locked="0" layoutInCell="1" allowOverlap="1" wp14:anchorId="1A6FDAB7" wp14:editId="50266DD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933314" id="Connecteur droit 11"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" strokecolor="#4472c4 [3204]" strokeweight="1pt">
              <v:stroke joinstyle="miter"/>
              <w10:wrap anchorx="page" anchory="page"/>
            </v:line>
          </w:pict>
        </mc:Fallback>
      </mc:AlternateContent>
    </w:r>
  </w:p>
  <w:p w14:paraId="55290ED5" w14:textId="77777777" w:rsidR="00F629F4" w:rsidRPr="00ED2A8D" w:rsidRDefault="00F629F4" w:rsidP="00F22C05">
    <w:pPr>
      <w:pStyle w:val="Footer"/>
    </w:pPr>
  </w:p>
  <w:p w14:paraId="232AF2AC" w14:textId="77777777" w:rsidR="00F629F4" w:rsidRPr="00ED2A8D" w:rsidRDefault="00F629F4" w:rsidP="00F22C05">
    <w:pPr>
      <w:pStyle w:val="Footer"/>
      <w:tabs>
        <w:tab w:val="left" w:pos="1781"/>
      </w:tabs>
    </w:pPr>
    <w:r>
      <w:tab/>
    </w:r>
  </w:p>
  <w:p w14:paraId="41AC7C89" w14:textId="77777777" w:rsidR="00F629F4" w:rsidRPr="00ED2A8D" w:rsidRDefault="00F629F4" w:rsidP="00F22C05">
    <w:pPr>
      <w:pStyle w:val="Footer"/>
    </w:pPr>
  </w:p>
  <w:p w14:paraId="11327BA0" w14:textId="77777777" w:rsidR="00F629F4" w:rsidRPr="00ED2A8D" w:rsidRDefault="00F629F4" w:rsidP="00F22C05">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94367" w14:textId="77777777" w:rsidR="00F629F4" w:rsidRDefault="00F629F4" w:rsidP="00F22C05">
    <w:pPr>
      <w:pStyle w:val="Footerlandscape"/>
    </w:pPr>
    <w:r>
      <w:rPr>
        <w:noProof/>
        <w:lang w:val="nb-NO" w:eastAsia="nb-NO"/>
      </w:rPr>
      <mc:AlternateContent>
        <mc:Choice Requires="wps">
          <w:drawing>
            <wp:anchor distT="0" distB="0" distL="114300" distR="114300" simplePos="0" relativeHeight="251658752" behindDoc="0" locked="0" layoutInCell="1" allowOverlap="1" wp14:anchorId="4D729FDB" wp14:editId="416B63E8">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E7D0A" id="Connecteur droit 11"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" strokecolor="#4472c4 [3204]" strokeweight="1pt">
              <v:stroke joinstyle="miter"/>
              <w10:wrap anchorx="page" anchory="page"/>
            </v:line>
          </w:pict>
        </mc:Fallback>
      </mc:AlternateContent>
    </w:r>
  </w:p>
  <w:p w14:paraId="74ABAFC4" w14:textId="4EE1B97C" w:rsidR="00F629F4" w:rsidRPr="00C907DF" w:rsidRDefault="00F629F4" w:rsidP="00F22C05">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9173E">
      <w:rPr>
        <w:noProof/>
        <w:szCs w:val="15"/>
      </w:rPr>
      <w:t>#</w:t>
    </w:r>
    <w:r>
      <w:rPr>
        <w:noProof/>
        <w:szCs w:val="15"/>
        <w:lang w:val="fr-FR"/>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7982DB06" w14:textId="3E3E104C" w:rsidR="00F629F4" w:rsidRPr="00525922" w:rsidRDefault="00F629F4" w:rsidP="00F22C05">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49B78" w14:textId="77777777" w:rsidR="00F629F4" w:rsidRPr="00C716E5" w:rsidRDefault="00F629F4" w:rsidP="00F22C05">
    <w:pPr>
      <w:pStyle w:val="Footer"/>
      <w:rPr>
        <w:sz w:val="15"/>
        <w:szCs w:val="15"/>
      </w:rPr>
    </w:pPr>
  </w:p>
  <w:p w14:paraId="423CF022" w14:textId="77777777" w:rsidR="00F629F4" w:rsidRDefault="00F629F4" w:rsidP="00F22C05">
    <w:pPr>
      <w:pStyle w:val="Footerportrait"/>
    </w:pPr>
  </w:p>
  <w:p w14:paraId="36D52244" w14:textId="5E732BC9" w:rsidR="00F629F4" w:rsidRPr="00C907DF" w:rsidRDefault="00793F1F" w:rsidP="00F22C05">
    <w:pPr>
      <w:pStyle w:val="Footerportrait"/>
      <w:rPr>
        <w:rStyle w:val="PageNumber"/>
        <w:szCs w:val="15"/>
      </w:rPr>
    </w:pPr>
    <w:fldSimple w:instr=" STYLEREF &quot;Document type&quot; \* MERGEFORMAT ">
      <w:r w:rsidR="00A70461">
        <w:t>Draft IALA Guideline</w:t>
      </w:r>
    </w:fldSimple>
    <w:r w:rsidR="00F629F4" w:rsidRPr="00C907DF">
      <w:t xml:space="preserve"> </w:t>
    </w:r>
    <w:fldSimple w:instr=" STYLEREF &quot;Document number&quot; \* MERGEFORMAT ">
      <w:r w:rsidR="00A70461">
        <w:t>####</w:t>
      </w:r>
    </w:fldSimple>
    <w:r w:rsidR="00F629F4" w:rsidRPr="00C907DF">
      <w:t xml:space="preserve"> –</w:t>
    </w:r>
    <w:r w:rsidR="00F629F4">
      <w:t xml:space="preserve"> </w:t>
    </w:r>
    <w:fldSimple w:instr=" STYLEREF &quot;Document name&quot; \* MERGEFORMAT ">
      <w:r w:rsidR="00A70461">
        <w:t>The Governance of MARINE AIDS TO NAVIGATION (AtoN) Service Provision</w:t>
      </w:r>
    </w:fldSimple>
  </w:p>
  <w:p w14:paraId="29906358" w14:textId="6410A591" w:rsidR="00F629F4" w:rsidRPr="00C907DF" w:rsidRDefault="00793F1F" w:rsidP="00F22C05">
    <w:pPr>
      <w:pStyle w:val="Footerportrait"/>
    </w:pPr>
    <w:fldSimple w:instr=" STYLEREF &quot;Edition number&quot; \* MERGEFORMAT ">
      <w:r w:rsidR="00A70461">
        <w:t>Edition 1.0</w:t>
      </w:r>
    </w:fldSimple>
    <w:r w:rsidR="00F629F4">
      <w:t xml:space="preserve">  </w:t>
    </w:r>
    <w:fldSimple w:instr=" STYLEREF &quot;Document date&quot; \* MERGEFORMAT ">
      <w:r w:rsidR="00A70461">
        <w:t>December 2018</w:t>
      </w:r>
    </w:fldSimple>
    <w:r w:rsidR="00F629F4" w:rsidRPr="00C907DF">
      <w:tab/>
    </w:r>
    <w:r w:rsidR="00F629F4">
      <w:t xml:space="preserve">P </w:t>
    </w:r>
    <w:r w:rsidR="00F629F4" w:rsidRPr="00C907DF">
      <w:rPr>
        <w:rStyle w:val="PageNumber"/>
        <w:szCs w:val="15"/>
      </w:rPr>
      <w:fldChar w:fldCharType="begin"/>
    </w:r>
    <w:r w:rsidR="00F629F4" w:rsidRPr="00C907DF">
      <w:rPr>
        <w:rStyle w:val="PageNumber"/>
        <w:szCs w:val="15"/>
      </w:rPr>
      <w:instrText xml:space="preserve">PAGE  </w:instrText>
    </w:r>
    <w:r w:rsidR="00F629F4" w:rsidRPr="00C907DF">
      <w:rPr>
        <w:rStyle w:val="PageNumber"/>
        <w:szCs w:val="15"/>
      </w:rPr>
      <w:fldChar w:fldCharType="separate"/>
    </w:r>
    <w:r>
      <w:rPr>
        <w:rStyle w:val="PageNumber"/>
        <w:szCs w:val="15"/>
      </w:rPr>
      <w:t>9</w:t>
    </w:r>
    <w:r w:rsidR="00F629F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FB37D" w14:textId="77777777" w:rsidR="009E567B" w:rsidRDefault="009E567B" w:rsidP="00A2111E">
      <w:pPr>
        <w:spacing w:line="240" w:lineRule="auto"/>
      </w:pPr>
      <w:r>
        <w:separator/>
      </w:r>
    </w:p>
  </w:footnote>
  <w:footnote w:type="continuationSeparator" w:id="0">
    <w:p w14:paraId="6FFCD5C0" w14:textId="77777777" w:rsidR="009E567B" w:rsidRDefault="009E567B" w:rsidP="00A2111E">
      <w:pPr>
        <w:spacing w:line="240" w:lineRule="auto"/>
      </w:pPr>
      <w:r>
        <w:continuationSeparator/>
      </w:r>
    </w:p>
  </w:footnote>
  <w:footnote w:id="1">
    <w:p w14:paraId="36ECB496" w14:textId="362E48E7" w:rsidR="00F629F4" w:rsidRDefault="00F629F4">
      <w:pPr>
        <w:pStyle w:val="FootnoteText"/>
      </w:pPr>
      <w:r>
        <w:rPr>
          <w:rStyle w:val="FootnoteReference"/>
        </w:rPr>
        <w:footnoteRef/>
      </w:r>
      <w:r>
        <w:t xml:space="preserve">  See IMO MSC.1/Circ.1310/Rev1 dated 21 November 2014</w:t>
      </w:r>
    </w:p>
  </w:footnote>
  <w:footnote w:id="2">
    <w:p w14:paraId="6662B0DB" w14:textId="5251A20B" w:rsidR="00F629F4" w:rsidRPr="00660A56" w:rsidDel="006F76E8" w:rsidRDefault="00F629F4">
      <w:pPr>
        <w:pStyle w:val="FootnoteText"/>
        <w:rPr>
          <w:del w:id="79" w:author="Kevin Gregory" w:date="2018-10-16T08:07:00Z"/>
          <w:i/>
        </w:rPr>
      </w:pPr>
      <w:del w:id="80" w:author="Kevin Gregory" w:date="2018-10-16T08:07:00Z">
        <w:r w:rsidDel="006F76E8">
          <w:rPr>
            <w:rStyle w:val="FootnoteReference"/>
          </w:rPr>
          <w:footnoteRef/>
        </w:r>
        <w:r w:rsidDel="006F76E8">
          <w:delText xml:space="preserve"> IALA Recommendation V-119; V-127 and Guidelines 1045; 1071; 1089; 1101; 1104 and 1101 </w:delText>
        </w:r>
        <w:r w:rsidRPr="00660A56" w:rsidDel="006F76E8">
          <w:rPr>
            <w:i/>
          </w:rPr>
          <w:delText>et al</w:delText>
        </w:r>
      </w:del>
    </w:p>
  </w:footnote>
  <w:footnote w:id="3">
    <w:p w14:paraId="5A4F69FB" w14:textId="62E2DC53" w:rsidR="00F629F4" w:rsidRDefault="00F629F4">
      <w:pPr>
        <w:pStyle w:val="FootnoteText"/>
      </w:pPr>
      <w:r>
        <w:rPr>
          <w:rStyle w:val="FootnoteReference"/>
        </w:rPr>
        <w:footnoteRef/>
      </w:r>
      <w:r>
        <w:t xml:space="preserve"> IMO MSC.1/Circ.1310 3.4; 3.5</w:t>
      </w:r>
    </w:p>
  </w:footnote>
  <w:footnote w:id="4">
    <w:p w14:paraId="516D62A8" w14:textId="5C9F1E81" w:rsidR="00F629F4" w:rsidRPr="00CF3F31" w:rsidRDefault="00F629F4" w:rsidP="00CF3F31">
      <w:pPr>
        <w:pStyle w:val="FootnoteText"/>
        <w:ind w:left="0" w:firstLine="0"/>
        <w:rPr>
          <w:sz w:val="20"/>
          <w:szCs w:val="20"/>
        </w:rPr>
      </w:pPr>
      <w:r>
        <w:rPr>
          <w:rStyle w:val="FootnoteReference"/>
        </w:rPr>
        <w:footnoteRef/>
      </w:r>
      <w:r>
        <w:t xml:space="preserve"> </w:t>
      </w:r>
      <w:r w:rsidRPr="00CF3F31">
        <w:rPr>
          <w:sz w:val="20"/>
          <w:szCs w:val="20"/>
        </w:rPr>
        <w:t>Normative provisions are those w</w:t>
      </w:r>
      <w:r>
        <w:rPr>
          <w:sz w:val="20"/>
          <w:szCs w:val="20"/>
        </w:rPr>
        <w:t xml:space="preserve">ith which it is necessary to conform in order to claim compliance </w:t>
      </w:r>
      <w:r>
        <w:rPr>
          <w:sz w:val="20"/>
          <w:szCs w:val="20"/>
        </w:rPr>
        <w:t>with a Standard. Informative provisions are those which specify additional desirable practices</w:t>
      </w:r>
      <w:ins w:id="218" w:author="James Collocott" w:date="2018-10-24T17:03:00Z">
        <w:r w:rsidR="00C179D8">
          <w:rPr>
            <w:sz w:val="20"/>
            <w:szCs w:val="20"/>
          </w:rPr>
          <w:t>,</w:t>
        </w:r>
      </w:ins>
      <w:r>
        <w:rPr>
          <w:sz w:val="20"/>
          <w:szCs w:val="20"/>
        </w:rPr>
        <w:t xml:space="preserve"> but with which it is not necessary to conform in order to claim full compliance.</w:t>
      </w:r>
    </w:p>
  </w:footnote>
  <w:footnote w:id="5">
    <w:p w14:paraId="3C6C082F" w14:textId="24D3A85F" w:rsidR="00F629F4" w:rsidRDefault="00F629F4">
      <w:pPr>
        <w:pStyle w:val="FootnoteText"/>
        <w:ind w:left="0" w:firstLine="0"/>
      </w:pPr>
      <w:r>
        <w:rPr>
          <w:rStyle w:val="FootnoteReference"/>
        </w:rPr>
        <w:footnoteRef/>
      </w:r>
      <w:r>
        <w:t xml:space="preserve"> The Competent Authority retains responsibility for the effective operation of all AtoN in its waters. It must therefore have a mechanism to approve such AtoN. Maritime New Zealand </w:t>
      </w:r>
      <w:ins w:id="251" w:author="James Collocott" w:date="2018-10-24T17:03:00Z">
        <w:r w:rsidR="00C179D8">
          <w:t>(</w:t>
        </w:r>
        <w:r w:rsidR="00C179D8">
          <w:t xml:space="preserve">MNZ) </w:t>
        </w:r>
      </w:ins>
      <w:r>
        <w:t>publishes an “Application for Director’s Approval to Install, Alter or Remove” an Ato</w:t>
      </w:r>
      <w:del w:id="252" w:author="James Collocott" w:date="2018-10-24T17:04:00Z">
        <w:r w:rsidDel="00C179D8">
          <w:delText>n</w:delText>
        </w:r>
      </w:del>
      <w:ins w:id="253" w:author="James Collocott" w:date="2018-10-24T17:04:00Z">
        <w:r w:rsidR="00C179D8">
          <w:t>N</w:t>
        </w:r>
      </w:ins>
      <w:r>
        <w:t xml:space="preserve"> on its website. MNZ has kindly agreed to let IALA draw the attention of other national Competent Authorities to this excellent format</w:t>
      </w:r>
      <w:ins w:id="254" w:author="James Collocott" w:date="2018-10-24T17:04:00Z">
        <w:r w:rsidR="00C179D8">
          <w:t>.</w:t>
        </w:r>
      </w:ins>
      <w:r>
        <w:t xml:space="preserve"> </w:t>
      </w:r>
    </w:p>
  </w:footnote>
  <w:footnote w:id="6">
    <w:p w14:paraId="1828B680" w14:textId="5E059E2D" w:rsidR="00F629F4" w:rsidRPr="00505F7A" w:rsidRDefault="00F629F4" w:rsidP="002D0F9D">
      <w:pPr>
        <w:pStyle w:val="FootnoteText"/>
        <w:ind w:left="0" w:firstLine="0"/>
        <w:rPr>
          <w:sz w:val="20"/>
          <w:szCs w:val="20"/>
        </w:rPr>
      </w:pPr>
      <w:r>
        <w:rPr>
          <w:rStyle w:val="FootnoteReference"/>
        </w:rPr>
        <w:footnoteRef/>
      </w:r>
      <w:r>
        <w:t xml:space="preserve"> </w:t>
      </w:r>
      <w:r w:rsidRPr="00505F7A">
        <w:rPr>
          <w:sz w:val="20"/>
          <w:szCs w:val="20"/>
        </w:rPr>
        <w:t>The IALA World-Wide Academy has created a template for a national register of AtoN in MS Excel format which national Competent Authorities may wish to use as a basis for their own registers should they consider that to be appropriate.</w:t>
      </w:r>
    </w:p>
  </w:footnote>
  <w:footnote w:id="7">
    <w:p w14:paraId="064DB215" w14:textId="25B2319B" w:rsidR="00F629F4" w:rsidRPr="00505F7A" w:rsidRDefault="00F629F4" w:rsidP="002D0F9D">
      <w:pPr>
        <w:pStyle w:val="FootnoteText"/>
        <w:ind w:left="0" w:firstLine="0"/>
        <w:rPr>
          <w:sz w:val="20"/>
          <w:szCs w:val="20"/>
        </w:rPr>
      </w:pPr>
      <w:r w:rsidRPr="00505F7A">
        <w:rPr>
          <w:rStyle w:val="FootnoteReference"/>
          <w:sz w:val="20"/>
          <w:szCs w:val="20"/>
        </w:rPr>
        <w:footnoteRef/>
      </w:r>
      <w:r w:rsidRPr="00505F7A">
        <w:rPr>
          <w:sz w:val="20"/>
          <w:szCs w:val="20"/>
        </w:rPr>
        <w:t xml:space="preserve"> Lists of Lights quote positions to </w:t>
      </w:r>
      <w:r w:rsidRPr="00505F7A">
        <w:rPr>
          <w:sz w:val="20"/>
          <w:szCs w:val="20"/>
        </w:rPr>
        <w:t xml:space="preserve">2 places of decimals of a minute, whereas the positions in the national register should be quoted to 3 places of decimals of a minute. Because minor floating </w:t>
      </w:r>
      <w:r w:rsidRPr="00505F7A">
        <w:rPr>
          <w:sz w:val="20"/>
          <w:szCs w:val="20"/>
        </w:rPr>
        <w:t>AtoN and unlit daymarks are not included in Lists of Lights, the national Competent Authority may need to allocate national numbers to such AtoN as well as the International number for lit fixed marks.</w:t>
      </w:r>
    </w:p>
  </w:footnote>
  <w:footnote w:id="8">
    <w:p w14:paraId="6CE3D6DD" w14:textId="08F3DB23" w:rsidR="00F629F4" w:rsidRPr="00505F7A" w:rsidRDefault="00F629F4" w:rsidP="002D0F9D">
      <w:pPr>
        <w:pStyle w:val="FootnoteText"/>
        <w:ind w:left="0" w:firstLine="0"/>
        <w:rPr>
          <w:sz w:val="20"/>
          <w:szCs w:val="20"/>
        </w:rPr>
      </w:pPr>
      <w:r w:rsidRPr="00505F7A">
        <w:rPr>
          <w:rStyle w:val="FootnoteReference"/>
          <w:sz w:val="20"/>
          <w:szCs w:val="20"/>
        </w:rPr>
        <w:footnoteRef/>
      </w:r>
      <w:r w:rsidRPr="00505F7A">
        <w:rPr>
          <w:sz w:val="20"/>
          <w:szCs w:val="20"/>
        </w:rPr>
        <w:t xml:space="preserve"> The IALA World-Wide Academy has also created a simple range observation form which can be adapted for use by any national Competent Authority should it so wish.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D8827" w14:textId="1AD499FE" w:rsidR="00F629F4" w:rsidRDefault="009E567B">
    <w:pPr>
      <w:pStyle w:val="Header"/>
    </w:pPr>
    <w:r>
      <w:rPr>
        <w:noProof/>
      </w:rPr>
      <w:pict w14:anchorId="70F8FB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4" o:spid="_x0000_s2051" type="#_x0000_t136" style="position:absolute;margin-left:0;margin-top:0;width:586.05pt;height:73.25pt;rotation:315;z-index:-25165056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59776" behindDoc="1" locked="0" layoutInCell="0" allowOverlap="1" wp14:anchorId="7CF4EF2F" wp14:editId="5B88C759">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F4EF2F"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3B15BD2"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26E56" w14:textId="0B4E15E1" w:rsidR="00F629F4" w:rsidRDefault="009E567B" w:rsidP="00F22C05">
    <w:pPr>
      <w:pStyle w:val="Header"/>
      <w:jc w:val="right"/>
    </w:pPr>
    <w:r>
      <w:rPr>
        <w:noProof/>
      </w:rPr>
      <w:pict w14:anchorId="34390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5" o:spid="_x0000_s2052" type="#_x0000_t136" style="position:absolute;left:0;text-align:left;margin-left:0;margin-top:0;width:586.05pt;height:73.25pt;rotation:315;z-index:-25164851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sidRPr="00442889">
      <w:rPr>
        <w:noProof/>
        <w:lang w:val="nb-NO" w:eastAsia="nb-NO"/>
      </w:rPr>
      <w:drawing>
        <wp:anchor distT="0" distB="0" distL="114300" distR="114300" simplePos="0" relativeHeight="251653632" behindDoc="1" locked="0" layoutInCell="1" allowOverlap="1" wp14:anchorId="76FBC6AB" wp14:editId="3401818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EF8574" w14:textId="77777777" w:rsidR="00F629F4" w:rsidRDefault="00F629F4" w:rsidP="00F22C05">
    <w:pPr>
      <w:pStyle w:val="Header"/>
      <w:jc w:val="right"/>
    </w:pPr>
  </w:p>
  <w:p w14:paraId="0ADF6D10" w14:textId="08087735" w:rsidR="00F629F4" w:rsidRDefault="00F629F4" w:rsidP="00F22C05">
    <w:pPr>
      <w:pStyle w:val="Header"/>
      <w:jc w:val="right"/>
    </w:pPr>
    <w:r>
      <w:t>ARM</w:t>
    </w:r>
    <w:r w:rsidR="00A70461">
      <w:t>9-9.4</w:t>
    </w:r>
    <w:bookmarkStart w:id="3" w:name="_GoBack"/>
    <w:bookmarkEnd w:id="3"/>
  </w:p>
  <w:p w14:paraId="3867C1F3" w14:textId="77777777" w:rsidR="00F629F4" w:rsidRDefault="00F629F4" w:rsidP="00F22C05">
    <w:pPr>
      <w:pStyle w:val="Header"/>
    </w:pPr>
  </w:p>
  <w:p w14:paraId="7F885786" w14:textId="77777777" w:rsidR="00F629F4" w:rsidRDefault="00F629F4" w:rsidP="00F22C05">
    <w:pPr>
      <w:pStyle w:val="Header"/>
    </w:pPr>
  </w:p>
  <w:p w14:paraId="2C929E20" w14:textId="77777777" w:rsidR="00F629F4" w:rsidRDefault="00F629F4" w:rsidP="00F22C05">
    <w:pPr>
      <w:pStyle w:val="Header"/>
    </w:pPr>
    <w:r>
      <w:rPr>
        <w:noProof/>
        <w:lang w:val="nb-NO" w:eastAsia="nb-NO"/>
      </w:rPr>
      <w:drawing>
        <wp:anchor distT="0" distB="0" distL="114300" distR="114300" simplePos="0" relativeHeight="251652608" behindDoc="1" locked="0" layoutInCell="1" allowOverlap="1" wp14:anchorId="38D24DF1" wp14:editId="7704D7BC">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FC90194" w14:textId="77777777" w:rsidR="00F629F4" w:rsidRPr="00ED2A8D" w:rsidRDefault="00F629F4" w:rsidP="00F22C05">
    <w:pPr>
      <w:pStyle w:val="Header"/>
    </w:pPr>
  </w:p>
  <w:p w14:paraId="2D4E36FA" w14:textId="77777777" w:rsidR="00F629F4" w:rsidRPr="00ED2A8D" w:rsidRDefault="00F629F4" w:rsidP="00F22C05">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C21E9" w14:textId="31E23FD5" w:rsidR="00F629F4" w:rsidRDefault="009E567B">
    <w:pPr>
      <w:pStyle w:val="Header"/>
    </w:pPr>
    <w:r>
      <w:rPr>
        <w:noProof/>
      </w:rPr>
      <w:pict w14:anchorId="419CA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3" o:spid="_x0000_s2050" type="#_x0000_t136" style="position:absolute;margin-left:0;margin-top:0;width:586.05pt;height:73.25pt;rotation:315;z-index:-251652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w:drawing>
        <wp:anchor distT="0" distB="0" distL="114300" distR="114300" simplePos="0" relativeHeight="251657728" behindDoc="1" locked="0" layoutInCell="1" allowOverlap="1" wp14:anchorId="3B89A690" wp14:editId="2AC7C8E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21DD591" w14:textId="77777777" w:rsidR="00F629F4" w:rsidRDefault="00F629F4">
    <w:pPr>
      <w:pStyle w:val="Header"/>
    </w:pPr>
  </w:p>
  <w:p w14:paraId="6D96E122" w14:textId="77777777" w:rsidR="00F629F4" w:rsidRDefault="00F629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57A96" w14:textId="28515BF2" w:rsidR="00F629F4" w:rsidRDefault="009E567B">
    <w:pPr>
      <w:pStyle w:val="Header"/>
    </w:pPr>
    <w:r>
      <w:rPr>
        <w:noProof/>
      </w:rPr>
      <w:pict w14:anchorId="44811D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7" o:spid="_x0000_s2054" type="#_x0000_t136" style="position:absolute;margin-left:0;margin-top:0;width:586.05pt;height:73.25pt;rotation:315;z-index:-2516444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61824" behindDoc="1" locked="0" layoutInCell="0" allowOverlap="1" wp14:anchorId="73B562F6" wp14:editId="10A26DFB">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B562F6"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F2AFE78"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04C93" w14:textId="24DC4D2A" w:rsidR="00F629F4" w:rsidRPr="00ED2A8D" w:rsidRDefault="009E567B" w:rsidP="00F22C05">
    <w:pPr>
      <w:pStyle w:val="Header"/>
    </w:pPr>
    <w:r>
      <w:rPr>
        <w:noProof/>
      </w:rPr>
      <w:pict w14:anchorId="21D935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8" o:spid="_x0000_s2055" type="#_x0000_t136" style="position:absolute;margin-left:0;margin-top:0;width:586.05pt;height:73.25pt;rotation:315;z-index:-2516423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w:drawing>
        <wp:anchor distT="0" distB="0" distL="114300" distR="114300" simplePos="0" relativeHeight="251654656" behindDoc="1" locked="0" layoutInCell="1" allowOverlap="1" wp14:anchorId="03DC3736" wp14:editId="323EB250">
          <wp:simplePos x="0" y="0"/>
          <wp:positionH relativeFrom="page">
            <wp:posOffset>6840855</wp:posOffset>
          </wp:positionH>
          <wp:positionV relativeFrom="page">
            <wp:posOffset>0</wp:posOffset>
          </wp:positionV>
          <wp:extent cx="720000" cy="720000"/>
          <wp:effectExtent l="0" t="0" r="4445" b="4445"/>
          <wp:wrapNone/>
          <wp:docPr id="30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D965C0B" w14:textId="77777777" w:rsidR="00F629F4" w:rsidRPr="00ED2A8D" w:rsidRDefault="00F629F4" w:rsidP="00F22C05">
    <w:pPr>
      <w:pStyle w:val="Header"/>
    </w:pPr>
  </w:p>
  <w:p w14:paraId="0C561E7D" w14:textId="77777777" w:rsidR="00F629F4" w:rsidRDefault="00F629F4" w:rsidP="00F22C05">
    <w:pPr>
      <w:pStyle w:val="Header"/>
    </w:pPr>
  </w:p>
  <w:p w14:paraId="5EDC6B10" w14:textId="77777777" w:rsidR="00F629F4" w:rsidRDefault="00F629F4" w:rsidP="00F22C05">
    <w:pPr>
      <w:pStyle w:val="Header"/>
    </w:pPr>
  </w:p>
  <w:p w14:paraId="490433DB" w14:textId="77777777" w:rsidR="00F629F4" w:rsidRDefault="00F629F4" w:rsidP="00F22C05">
    <w:pPr>
      <w:pStyle w:val="Header"/>
    </w:pPr>
  </w:p>
  <w:p w14:paraId="414639BE" w14:textId="77777777" w:rsidR="00F629F4" w:rsidRPr="00ED2A8D" w:rsidRDefault="00F629F4" w:rsidP="00F22C05">
    <w:pPr>
      <w:pStyle w:val="Header"/>
    </w:pPr>
  </w:p>
  <w:p w14:paraId="3E21F80E" w14:textId="77777777" w:rsidR="00F629F4" w:rsidRPr="00AC33A2" w:rsidRDefault="00F629F4" w:rsidP="00F22C05">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C7EC2" w14:textId="3798B20B" w:rsidR="00F629F4" w:rsidRDefault="009E567B">
    <w:pPr>
      <w:pStyle w:val="Header"/>
    </w:pPr>
    <w:r>
      <w:rPr>
        <w:noProof/>
      </w:rPr>
      <w:pict w14:anchorId="676563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9346" o:spid="_x0000_s2053" type="#_x0000_t136" style="position:absolute;margin-left:0;margin-top:0;width:586.05pt;height:73.25pt;rotation:315;z-index:-25164646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629F4">
      <w:rPr>
        <w:noProof/>
        <w:lang w:val="nb-NO" w:eastAsia="nb-NO"/>
      </w:rPr>
      <mc:AlternateContent>
        <mc:Choice Requires="wps">
          <w:drawing>
            <wp:anchor distT="0" distB="0" distL="114300" distR="114300" simplePos="0" relativeHeight="251660800" behindDoc="1" locked="0" layoutInCell="0" allowOverlap="1" wp14:anchorId="4437F163" wp14:editId="31344BD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37F163" id="_x0000_t202" coordsize="21600,21600" o:spt="202" path="m,l,21600r21600,l21600,xe">
              <v:stroke joinstyle="miter"/>
              <v:path gradientshapeok="t" o:connecttype="rect"/>
            </v:shapetype>
            <v:shape id="Text Box 1"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EqLU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11A8F93" w14:textId="77777777" w:rsidR="00F629F4" w:rsidRDefault="00F629F4" w:rsidP="00A2111E">
                    <w:pPr>
                      <w:pStyle w:val="NormalWeb"/>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37E91"/>
    <w:multiLevelType w:val="multilevel"/>
    <w:tmpl w:val="CA20AF1A"/>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18B1090"/>
    <w:multiLevelType w:val="hybridMultilevel"/>
    <w:tmpl w:val="DD989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A169F3"/>
    <w:multiLevelType w:val="hybridMultilevel"/>
    <w:tmpl w:val="B6962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755E88"/>
    <w:multiLevelType w:val="multilevel"/>
    <w:tmpl w:val="D1424622"/>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8D4F86"/>
    <w:multiLevelType w:val="hybridMultilevel"/>
    <w:tmpl w:val="FE4EB40E"/>
    <w:lvl w:ilvl="0" w:tplc="040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AB4D84"/>
    <w:multiLevelType w:val="multilevel"/>
    <w:tmpl w:val="ED9E4B5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2835"/>
        </w:tabs>
        <w:ind w:left="3686" w:hanging="851"/>
      </w:pPr>
      <w:rPr>
        <w:rFonts w:asciiTheme="minorHAnsi" w:hAnsiTheme="minorHAnsi" w:hint="default"/>
        <w:b/>
        <w:i w:val="0"/>
        <w:color w:val="407EC9"/>
        <w:sz w:val="24"/>
      </w:rPr>
    </w:lvl>
    <w:lvl w:ilvl="2">
      <w:start w:val="1"/>
      <w:numFmt w:val="decimal"/>
      <w:pStyle w:val="Heading3"/>
      <w:lvlText w:val="%1.%2.%3."/>
      <w:lvlJc w:val="left"/>
      <w:pPr>
        <w:tabs>
          <w:tab w:val="num" w:pos="851"/>
        </w:tabs>
        <w:ind w:left="1843"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E546A99"/>
    <w:multiLevelType w:val="hybridMultilevel"/>
    <w:tmpl w:val="8140D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4671D8"/>
    <w:multiLevelType w:val="hybridMultilevel"/>
    <w:tmpl w:val="4CBEA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255B7"/>
    <w:multiLevelType w:val="hybridMultilevel"/>
    <w:tmpl w:val="18003140"/>
    <w:lvl w:ilvl="0" w:tplc="08090001">
      <w:start w:val="1"/>
      <w:numFmt w:val="bullet"/>
      <w:lvlText w:val=""/>
      <w:lvlJc w:val="left"/>
      <w:pPr>
        <w:ind w:left="-1056" w:hanging="360"/>
      </w:pPr>
      <w:rPr>
        <w:rFonts w:ascii="Symbol" w:hAnsi="Symbol" w:hint="default"/>
      </w:rPr>
    </w:lvl>
    <w:lvl w:ilvl="1" w:tplc="040C0019" w:tentative="1">
      <w:start w:val="1"/>
      <w:numFmt w:val="lowerLetter"/>
      <w:lvlText w:val="%2."/>
      <w:lvlJc w:val="left"/>
      <w:pPr>
        <w:ind w:left="-336" w:hanging="360"/>
      </w:pPr>
    </w:lvl>
    <w:lvl w:ilvl="2" w:tplc="040C001B" w:tentative="1">
      <w:start w:val="1"/>
      <w:numFmt w:val="lowerRoman"/>
      <w:lvlText w:val="%3."/>
      <w:lvlJc w:val="right"/>
      <w:pPr>
        <w:ind w:left="384" w:hanging="180"/>
      </w:pPr>
    </w:lvl>
    <w:lvl w:ilvl="3" w:tplc="040C000F" w:tentative="1">
      <w:start w:val="1"/>
      <w:numFmt w:val="decimal"/>
      <w:lvlText w:val="%4."/>
      <w:lvlJc w:val="left"/>
      <w:pPr>
        <w:ind w:left="1104" w:hanging="360"/>
      </w:pPr>
    </w:lvl>
    <w:lvl w:ilvl="4" w:tplc="040C0019" w:tentative="1">
      <w:start w:val="1"/>
      <w:numFmt w:val="lowerLetter"/>
      <w:lvlText w:val="%5."/>
      <w:lvlJc w:val="left"/>
      <w:pPr>
        <w:ind w:left="1824" w:hanging="360"/>
      </w:pPr>
    </w:lvl>
    <w:lvl w:ilvl="5" w:tplc="040C001B" w:tentative="1">
      <w:start w:val="1"/>
      <w:numFmt w:val="lowerRoman"/>
      <w:lvlText w:val="%6."/>
      <w:lvlJc w:val="right"/>
      <w:pPr>
        <w:ind w:left="2544" w:hanging="180"/>
      </w:pPr>
    </w:lvl>
    <w:lvl w:ilvl="6" w:tplc="040C000F" w:tentative="1">
      <w:start w:val="1"/>
      <w:numFmt w:val="decimal"/>
      <w:lvlText w:val="%7."/>
      <w:lvlJc w:val="left"/>
      <w:pPr>
        <w:ind w:left="3264" w:hanging="360"/>
      </w:pPr>
    </w:lvl>
    <w:lvl w:ilvl="7" w:tplc="040C0019" w:tentative="1">
      <w:start w:val="1"/>
      <w:numFmt w:val="lowerLetter"/>
      <w:lvlText w:val="%8."/>
      <w:lvlJc w:val="left"/>
      <w:pPr>
        <w:ind w:left="3984" w:hanging="360"/>
      </w:pPr>
    </w:lvl>
    <w:lvl w:ilvl="8" w:tplc="040C001B" w:tentative="1">
      <w:start w:val="1"/>
      <w:numFmt w:val="lowerRoman"/>
      <w:lvlText w:val="%9."/>
      <w:lvlJc w:val="right"/>
      <w:pPr>
        <w:ind w:left="4704" w:hanging="180"/>
      </w:pPr>
    </w:lvl>
  </w:abstractNum>
  <w:num w:numId="1">
    <w:abstractNumId w:val="5"/>
  </w:num>
  <w:num w:numId="2">
    <w:abstractNumId w:val="4"/>
  </w:num>
  <w:num w:numId="3">
    <w:abstractNumId w:val="8"/>
  </w:num>
  <w:num w:numId="4">
    <w:abstractNumId w:val="6"/>
  </w:num>
  <w:num w:numId="5">
    <w:abstractNumId w:val="0"/>
  </w:num>
  <w:num w:numId="6">
    <w:abstractNumId w:val="2"/>
  </w:num>
  <w:num w:numId="7">
    <w:abstractNumId w:val="11"/>
  </w:num>
  <w:num w:numId="8">
    <w:abstractNumId w:val="1"/>
  </w:num>
  <w:num w:numId="9">
    <w:abstractNumId w:val="9"/>
  </w:num>
  <w:num w:numId="10">
    <w:abstractNumId w:val="10"/>
  </w:num>
  <w:num w:numId="11">
    <w:abstractNumId w:val="7"/>
  </w:num>
  <w:num w:numId="12">
    <w:abstractNumId w:val="0"/>
    <w:lvlOverride w:ilvl="0">
      <w:startOverride w:val="2"/>
    </w:lvlOverride>
    <w:lvlOverride w:ilvl="1">
      <w:startOverride w:val="2"/>
    </w:lvlOverride>
  </w:num>
  <w:num w:numId="13">
    <w:abstractNumId w:val="0"/>
    <w:lvlOverride w:ilvl="0">
      <w:startOverride w:val="2"/>
    </w:lvlOverride>
    <w:lvlOverride w:ilvl="1">
      <w:startOverride w:val="2"/>
    </w:lvlOverride>
  </w:num>
  <w:num w:numId="14">
    <w:abstractNumId w:val="0"/>
    <w:lvlOverride w:ilvl="0">
      <w:startOverride w:val="2"/>
    </w:lvlOverride>
    <w:lvlOverride w:ilvl="1">
      <w:startOverride w:val="2"/>
    </w:lvlOverride>
  </w:num>
  <w:num w:numId="15">
    <w:abstractNumId w:val="0"/>
    <w:lvlOverride w:ilvl="0">
      <w:startOverride w:val="2"/>
    </w:lvlOverride>
    <w:lvlOverride w:ilvl="1">
      <w:startOverride w:val="2"/>
    </w:lvlOverride>
  </w:num>
  <w:num w:numId="16">
    <w:abstractNumId w:val="3"/>
  </w:num>
  <w:num w:numId="17">
    <w:abstractNumId w:val="0"/>
    <w:lvlOverride w:ilvl="0">
      <w:startOverride w:val="2"/>
    </w:lvlOverride>
    <w:lvlOverride w:ilvl="1">
      <w:startOverride w:val="2"/>
    </w:lvlOverride>
  </w:num>
  <w:num w:numId="18">
    <w:abstractNumId w:val="0"/>
    <w:lvlOverride w:ilvl="0">
      <w:startOverride w:val="2"/>
    </w:lvlOverride>
    <w:lvlOverride w:ilvl="1">
      <w:startOverride w:val="3"/>
    </w:lvlOverride>
    <w:lvlOverride w:ilvl="2">
      <w:startOverride w:val="3"/>
    </w:lvlOverride>
  </w:num>
  <w:num w:numId="19">
    <w:abstractNumId w:val="0"/>
    <w:lvlOverride w:ilvl="0">
      <w:startOverride w:val="2"/>
    </w:lvlOverride>
    <w:lvlOverride w:ilvl="1">
      <w:startOverride w:val="3"/>
    </w:lvlOverride>
    <w:lvlOverride w:ilvl="2">
      <w:startOverride w:val="3"/>
    </w:lvlOverride>
  </w:num>
  <w:num w:numId="20">
    <w:abstractNumId w:val="0"/>
    <w:lvlOverride w:ilvl="0">
      <w:startOverride w:val="2"/>
    </w:lvlOverride>
    <w:lvlOverride w:ilvl="1">
      <w:startOverride w:val="3"/>
    </w:lvlOverride>
    <w:lvlOverride w:ilvl="2">
      <w:startOverride w:val="3"/>
    </w:lvlOverride>
  </w:num>
  <w:num w:numId="21">
    <w:abstractNumId w:val="0"/>
    <w:lvlOverride w:ilvl="0">
      <w:startOverride w:val="2"/>
    </w:lvlOverride>
    <w:lvlOverride w:ilvl="1">
      <w:startOverride w:val="3"/>
    </w:lvlOverride>
    <w:lvlOverride w:ilvl="2">
      <w:startOverride w:val="3"/>
    </w:lvlOverride>
  </w:num>
  <w:num w:numId="22">
    <w:abstractNumId w:val="0"/>
    <w:lvlOverride w:ilvl="0">
      <w:startOverride w:val="2"/>
    </w:lvlOverride>
    <w:lvlOverride w:ilvl="1">
      <w:startOverride w:val="3"/>
    </w:lvlOverride>
    <w:lvlOverride w:ilvl="2">
      <w:startOverride w:val="4"/>
    </w:lvlOverride>
  </w:num>
  <w:num w:numId="23">
    <w:abstractNumId w:val="0"/>
    <w:lvlOverride w:ilvl="0">
      <w:startOverride w:val="2"/>
    </w:lvlOverride>
    <w:lvlOverride w:ilvl="1">
      <w:startOverride w:val="3"/>
    </w:lvlOverride>
    <w:lvlOverride w:ilvl="2">
      <w:startOverride w:val="4"/>
    </w:lvlOverride>
  </w:num>
  <w:num w:numId="24">
    <w:abstractNumId w:val="0"/>
    <w:lvlOverride w:ilvl="0">
      <w:startOverride w:val="2"/>
    </w:lvlOverride>
    <w:lvlOverride w:ilvl="1">
      <w:startOverride w:val="3"/>
    </w:lvlOverride>
    <w:lvlOverride w:ilvl="2">
      <w:startOverride w:val="4"/>
    </w:lvlOverride>
  </w:num>
  <w:num w:numId="25">
    <w:abstractNumId w:val="0"/>
    <w:lvlOverride w:ilvl="0">
      <w:startOverride w:val="2"/>
    </w:lvlOverride>
    <w:lvlOverride w:ilvl="1">
      <w:startOverride w:val="3"/>
    </w:lvlOverride>
    <w:lvlOverride w:ilvl="2">
      <w:startOverride w:val="4"/>
    </w:lvlOverride>
  </w:num>
  <w:num w:numId="26">
    <w:abstractNumId w:val="0"/>
    <w:lvlOverride w:ilvl="0">
      <w:startOverride w:val="2"/>
    </w:lvlOverride>
    <w:lvlOverride w:ilvl="1">
      <w:startOverride w:val="3"/>
    </w:lvlOverride>
    <w:lvlOverride w:ilvl="2">
      <w:startOverride w:val="4"/>
    </w:lvlOverride>
  </w:num>
  <w:num w:numId="27">
    <w:abstractNumId w:val="0"/>
    <w:lvlOverride w:ilvl="0">
      <w:startOverride w:val="2"/>
    </w:lvlOverride>
    <w:lvlOverride w:ilvl="1">
      <w:startOverride w:val="4"/>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mes Collocott">
    <w15:presenceInfo w15:providerId="AD" w15:userId="S-1-5-21-1829572392-251360750-1234779376-18001"/>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1E"/>
    <w:rsid w:val="000013FC"/>
    <w:rsid w:val="0001097C"/>
    <w:rsid w:val="00034328"/>
    <w:rsid w:val="00063B75"/>
    <w:rsid w:val="000839ED"/>
    <w:rsid w:val="00087C89"/>
    <w:rsid w:val="0009173E"/>
    <w:rsid w:val="00093570"/>
    <w:rsid w:val="000A265F"/>
    <w:rsid w:val="000A73AD"/>
    <w:rsid w:val="000D1880"/>
    <w:rsid w:val="00111A20"/>
    <w:rsid w:val="00115F34"/>
    <w:rsid w:val="001250E2"/>
    <w:rsid w:val="001268B6"/>
    <w:rsid w:val="00132F9C"/>
    <w:rsid w:val="001341B5"/>
    <w:rsid w:val="001539B2"/>
    <w:rsid w:val="00154309"/>
    <w:rsid w:val="001545D7"/>
    <w:rsid w:val="00157A7C"/>
    <w:rsid w:val="001779A7"/>
    <w:rsid w:val="00180743"/>
    <w:rsid w:val="001836AD"/>
    <w:rsid w:val="00196E04"/>
    <w:rsid w:val="001C30B2"/>
    <w:rsid w:val="001C385B"/>
    <w:rsid w:val="001C68C5"/>
    <w:rsid w:val="001E1AE1"/>
    <w:rsid w:val="00215AD0"/>
    <w:rsid w:val="00216974"/>
    <w:rsid w:val="00244C1C"/>
    <w:rsid w:val="00291B57"/>
    <w:rsid w:val="002C55E6"/>
    <w:rsid w:val="002D0F9D"/>
    <w:rsid w:val="002D62C0"/>
    <w:rsid w:val="002E1824"/>
    <w:rsid w:val="002F0C7E"/>
    <w:rsid w:val="002F2C35"/>
    <w:rsid w:val="002F421E"/>
    <w:rsid w:val="00304C7A"/>
    <w:rsid w:val="00335C57"/>
    <w:rsid w:val="00380462"/>
    <w:rsid w:val="0039280D"/>
    <w:rsid w:val="003A02C1"/>
    <w:rsid w:val="003A32E0"/>
    <w:rsid w:val="003B3F0C"/>
    <w:rsid w:val="003C4845"/>
    <w:rsid w:val="003D7A01"/>
    <w:rsid w:val="003D7E61"/>
    <w:rsid w:val="004016BB"/>
    <w:rsid w:val="00421280"/>
    <w:rsid w:val="00423D5B"/>
    <w:rsid w:val="00432340"/>
    <w:rsid w:val="00432640"/>
    <w:rsid w:val="00452842"/>
    <w:rsid w:val="0048395A"/>
    <w:rsid w:val="00487582"/>
    <w:rsid w:val="004A7BEF"/>
    <w:rsid w:val="004A7C2D"/>
    <w:rsid w:val="004B1728"/>
    <w:rsid w:val="004D298F"/>
    <w:rsid w:val="004D3CE7"/>
    <w:rsid w:val="004D74A8"/>
    <w:rsid w:val="00505F7A"/>
    <w:rsid w:val="00513F41"/>
    <w:rsid w:val="00525E8A"/>
    <w:rsid w:val="0053164C"/>
    <w:rsid w:val="00550DE1"/>
    <w:rsid w:val="0055463B"/>
    <w:rsid w:val="00562D3C"/>
    <w:rsid w:val="0056345F"/>
    <w:rsid w:val="00571EFA"/>
    <w:rsid w:val="0057628B"/>
    <w:rsid w:val="0058311A"/>
    <w:rsid w:val="00583369"/>
    <w:rsid w:val="00583EDE"/>
    <w:rsid w:val="00587262"/>
    <w:rsid w:val="005909B0"/>
    <w:rsid w:val="005A0379"/>
    <w:rsid w:val="005E2363"/>
    <w:rsid w:val="005F70B8"/>
    <w:rsid w:val="00601045"/>
    <w:rsid w:val="00611DC4"/>
    <w:rsid w:val="00657754"/>
    <w:rsid w:val="00660A56"/>
    <w:rsid w:val="006A0FF0"/>
    <w:rsid w:val="006A3357"/>
    <w:rsid w:val="006B00C3"/>
    <w:rsid w:val="006B58DF"/>
    <w:rsid w:val="006D790B"/>
    <w:rsid w:val="006E22F5"/>
    <w:rsid w:val="006F00B8"/>
    <w:rsid w:val="006F0EF7"/>
    <w:rsid w:val="006F76E8"/>
    <w:rsid w:val="007054EF"/>
    <w:rsid w:val="00732BED"/>
    <w:rsid w:val="00735704"/>
    <w:rsid w:val="00750E27"/>
    <w:rsid w:val="007562A2"/>
    <w:rsid w:val="00787250"/>
    <w:rsid w:val="00793F1F"/>
    <w:rsid w:val="007A75F5"/>
    <w:rsid w:val="007B0D61"/>
    <w:rsid w:val="007D3D40"/>
    <w:rsid w:val="007E16E5"/>
    <w:rsid w:val="007E4850"/>
    <w:rsid w:val="007E726F"/>
    <w:rsid w:val="007F7A0C"/>
    <w:rsid w:val="00811241"/>
    <w:rsid w:val="008272CB"/>
    <w:rsid w:val="0083298B"/>
    <w:rsid w:val="00832C52"/>
    <w:rsid w:val="00851102"/>
    <w:rsid w:val="00861F69"/>
    <w:rsid w:val="00866DEB"/>
    <w:rsid w:val="00867790"/>
    <w:rsid w:val="008700BD"/>
    <w:rsid w:val="00877F9C"/>
    <w:rsid w:val="00892CC9"/>
    <w:rsid w:val="008B0ECD"/>
    <w:rsid w:val="008B2FF5"/>
    <w:rsid w:val="008B46AB"/>
    <w:rsid w:val="008C7CB6"/>
    <w:rsid w:val="008D0DCB"/>
    <w:rsid w:val="008F02D9"/>
    <w:rsid w:val="00905456"/>
    <w:rsid w:val="0090599E"/>
    <w:rsid w:val="009165CD"/>
    <w:rsid w:val="009226E5"/>
    <w:rsid w:val="0092392E"/>
    <w:rsid w:val="009245DB"/>
    <w:rsid w:val="009260FA"/>
    <w:rsid w:val="00931223"/>
    <w:rsid w:val="00932FBE"/>
    <w:rsid w:val="00994956"/>
    <w:rsid w:val="00996E93"/>
    <w:rsid w:val="009A12EF"/>
    <w:rsid w:val="009A2E13"/>
    <w:rsid w:val="009C11B2"/>
    <w:rsid w:val="009C1218"/>
    <w:rsid w:val="009D2C68"/>
    <w:rsid w:val="009D4350"/>
    <w:rsid w:val="009D739A"/>
    <w:rsid w:val="009E567B"/>
    <w:rsid w:val="009E6E35"/>
    <w:rsid w:val="009F27B7"/>
    <w:rsid w:val="00A2111E"/>
    <w:rsid w:val="00A34084"/>
    <w:rsid w:val="00A435FA"/>
    <w:rsid w:val="00A55101"/>
    <w:rsid w:val="00A55F9B"/>
    <w:rsid w:val="00A70461"/>
    <w:rsid w:val="00A7167B"/>
    <w:rsid w:val="00A752CC"/>
    <w:rsid w:val="00A84FDB"/>
    <w:rsid w:val="00AA32B2"/>
    <w:rsid w:val="00AA364B"/>
    <w:rsid w:val="00AA3FAB"/>
    <w:rsid w:val="00AA7AA6"/>
    <w:rsid w:val="00AC31BA"/>
    <w:rsid w:val="00AC4B2F"/>
    <w:rsid w:val="00AD6F20"/>
    <w:rsid w:val="00AE00BB"/>
    <w:rsid w:val="00AE348B"/>
    <w:rsid w:val="00B31CDE"/>
    <w:rsid w:val="00B3516F"/>
    <w:rsid w:val="00B434EF"/>
    <w:rsid w:val="00B4679D"/>
    <w:rsid w:val="00B55EAD"/>
    <w:rsid w:val="00B66EB6"/>
    <w:rsid w:val="00B775DB"/>
    <w:rsid w:val="00B82086"/>
    <w:rsid w:val="00BB60FE"/>
    <w:rsid w:val="00BD3FDF"/>
    <w:rsid w:val="00BD6D90"/>
    <w:rsid w:val="00BE28C0"/>
    <w:rsid w:val="00BF64D9"/>
    <w:rsid w:val="00BF6C41"/>
    <w:rsid w:val="00C0043A"/>
    <w:rsid w:val="00C02CEB"/>
    <w:rsid w:val="00C10FB3"/>
    <w:rsid w:val="00C12A36"/>
    <w:rsid w:val="00C1572B"/>
    <w:rsid w:val="00C16A80"/>
    <w:rsid w:val="00C179D8"/>
    <w:rsid w:val="00C34EF6"/>
    <w:rsid w:val="00C4111F"/>
    <w:rsid w:val="00C41AE3"/>
    <w:rsid w:val="00C41B7B"/>
    <w:rsid w:val="00C471A7"/>
    <w:rsid w:val="00C635F0"/>
    <w:rsid w:val="00C76510"/>
    <w:rsid w:val="00C875F9"/>
    <w:rsid w:val="00C9586A"/>
    <w:rsid w:val="00CA6512"/>
    <w:rsid w:val="00CB12BE"/>
    <w:rsid w:val="00CD234D"/>
    <w:rsid w:val="00CF0A4C"/>
    <w:rsid w:val="00CF3F31"/>
    <w:rsid w:val="00D37E25"/>
    <w:rsid w:val="00D43B14"/>
    <w:rsid w:val="00D5540B"/>
    <w:rsid w:val="00D742E8"/>
    <w:rsid w:val="00D74F16"/>
    <w:rsid w:val="00D75963"/>
    <w:rsid w:val="00D94F3D"/>
    <w:rsid w:val="00DB327C"/>
    <w:rsid w:val="00DC3F5C"/>
    <w:rsid w:val="00DC5767"/>
    <w:rsid w:val="00DE3650"/>
    <w:rsid w:val="00DE69D6"/>
    <w:rsid w:val="00E023D7"/>
    <w:rsid w:val="00E2769D"/>
    <w:rsid w:val="00E34D5C"/>
    <w:rsid w:val="00E35C45"/>
    <w:rsid w:val="00E40B6D"/>
    <w:rsid w:val="00E43936"/>
    <w:rsid w:val="00E52710"/>
    <w:rsid w:val="00E6532D"/>
    <w:rsid w:val="00E82051"/>
    <w:rsid w:val="00E927F5"/>
    <w:rsid w:val="00EA4868"/>
    <w:rsid w:val="00EA5127"/>
    <w:rsid w:val="00EC43F5"/>
    <w:rsid w:val="00ED1BA9"/>
    <w:rsid w:val="00ED625C"/>
    <w:rsid w:val="00EE36D5"/>
    <w:rsid w:val="00EF7836"/>
    <w:rsid w:val="00F03E51"/>
    <w:rsid w:val="00F07EEA"/>
    <w:rsid w:val="00F22C05"/>
    <w:rsid w:val="00F5193A"/>
    <w:rsid w:val="00F57338"/>
    <w:rsid w:val="00F629F4"/>
    <w:rsid w:val="00F6726F"/>
    <w:rsid w:val="00F8046A"/>
    <w:rsid w:val="00F855B7"/>
    <w:rsid w:val="00F94631"/>
    <w:rsid w:val="00FA0FEF"/>
    <w:rsid w:val="00FF41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3AB4759"/>
  <w15:chartTrackingRefBased/>
  <w15:docId w15:val="{93E55F87-1852-4BAE-B52B-BDCEBFA5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111E"/>
    <w:pPr>
      <w:spacing w:after="0" w:line="216" w:lineRule="atLeast"/>
    </w:pPr>
    <w:rPr>
      <w:sz w:val="18"/>
    </w:rPr>
  </w:style>
  <w:style w:type="paragraph" w:styleId="Heading1">
    <w:name w:val="heading 1"/>
    <w:basedOn w:val="Normal"/>
    <w:next w:val="Normal"/>
    <w:link w:val="Heading1Char"/>
    <w:qFormat/>
    <w:rsid w:val="00861F69"/>
    <w:pPr>
      <w:keepNext/>
      <w:keepLines/>
      <w:numPr>
        <w:numId w:val="3"/>
      </w:numPr>
      <w:tabs>
        <w:tab w:val="clear" w:pos="0"/>
      </w:tabs>
      <w:spacing w:before="240" w:line="240" w:lineRule="atLeast"/>
      <w:ind w:left="432" w:hanging="432"/>
      <w:outlineLvl w:val="0"/>
    </w:pPr>
    <w:rPr>
      <w:rFonts w:ascii="Calibri" w:eastAsiaTheme="majorEastAsia" w:hAnsi="Calibri" w:cstheme="majorBidi"/>
      <w:b/>
      <w:bCs/>
      <w:color w:val="407EC9"/>
      <w:sz w:val="28"/>
      <w:szCs w:val="28"/>
    </w:rPr>
  </w:style>
  <w:style w:type="paragraph" w:styleId="Heading2">
    <w:name w:val="heading 2"/>
    <w:basedOn w:val="Normal"/>
    <w:next w:val="Normal"/>
    <w:link w:val="Heading2Char"/>
    <w:autoRedefine/>
    <w:qFormat/>
    <w:rsid w:val="00ED625C"/>
    <w:pPr>
      <w:keepNext/>
      <w:keepLines/>
      <w:numPr>
        <w:ilvl w:val="1"/>
        <w:numId w:val="5"/>
      </w:numPr>
      <w:spacing w:before="120" w:after="120"/>
      <w:ind w:right="709"/>
      <w:outlineLvl w:val="1"/>
    </w:pPr>
    <w:rPr>
      <w:rFonts w:eastAsiaTheme="majorEastAsia" w:cstheme="majorBidi"/>
      <w:b/>
      <w:bCs/>
      <w:caps/>
      <w:color w:val="407EC9"/>
      <w:sz w:val="24"/>
      <w:szCs w:val="24"/>
    </w:rPr>
  </w:style>
  <w:style w:type="paragraph" w:styleId="Heading3">
    <w:name w:val="heading 3"/>
    <w:basedOn w:val="Normal"/>
    <w:next w:val="BodyText"/>
    <w:link w:val="Heading3Char"/>
    <w:qFormat/>
    <w:rsid w:val="007054EF"/>
    <w:pPr>
      <w:keepNext/>
      <w:keepLines/>
      <w:numPr>
        <w:ilvl w:val="2"/>
        <w:numId w:val="3"/>
      </w:numPr>
      <w:tabs>
        <w:tab w:val="clear" w:pos="851"/>
      </w:tabs>
      <w:spacing w:before="120" w:after="120"/>
      <w:ind w:left="720" w:right="851" w:hanging="720"/>
      <w:outlineLvl w:val="2"/>
    </w:pPr>
    <w:rPr>
      <w:rFonts w:ascii="Calibri" w:eastAsiaTheme="majorEastAsia" w:hAnsi="Calibri" w:cstheme="majorBidi"/>
      <w:b/>
      <w:bCs/>
      <w:smallCaps/>
      <w:color w:val="407EC9"/>
      <w:sz w:val="22"/>
    </w:rPr>
  </w:style>
  <w:style w:type="paragraph" w:styleId="Heading4">
    <w:name w:val="heading 4"/>
    <w:basedOn w:val="Normal"/>
    <w:next w:val="BodyText"/>
    <w:link w:val="Heading4Char"/>
    <w:qFormat/>
    <w:rsid w:val="00A2111E"/>
    <w:pPr>
      <w:keepNext/>
      <w:keepLines/>
      <w:numPr>
        <w:ilvl w:val="3"/>
        <w:numId w:val="3"/>
      </w:numPr>
      <w:spacing w:before="120" w:after="120"/>
      <w:ind w:right="992"/>
      <w:outlineLvl w:val="3"/>
    </w:pPr>
    <w:rPr>
      <w:rFonts w:asciiTheme="majorHAnsi" w:eastAsiaTheme="majorEastAsia" w:hAnsiTheme="majorHAnsi" w:cstheme="majorBidi"/>
      <w:b/>
      <w:bCs/>
      <w:iCs/>
      <w:color w:val="407EC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character" w:customStyle="1" w:styleId="Heading1Char">
    <w:name w:val="Heading 1 Char"/>
    <w:basedOn w:val="DefaultParagraphFont"/>
    <w:link w:val="Heading1"/>
    <w:rsid w:val="00861F69"/>
    <w:rPr>
      <w:rFonts w:ascii="Calibri" w:eastAsiaTheme="majorEastAsia" w:hAnsi="Calibri" w:cstheme="majorBidi"/>
      <w:b/>
      <w:bCs/>
      <w:color w:val="407EC9"/>
      <w:sz w:val="28"/>
      <w:szCs w:val="28"/>
    </w:rPr>
  </w:style>
  <w:style w:type="character" w:customStyle="1" w:styleId="Heading2Char">
    <w:name w:val="Heading 2 Char"/>
    <w:basedOn w:val="DefaultParagraphFont"/>
    <w:link w:val="Heading2"/>
    <w:rsid w:val="00ED625C"/>
    <w:rPr>
      <w:rFonts w:eastAsiaTheme="majorEastAsia" w:cstheme="majorBidi"/>
      <w:b/>
      <w:bCs/>
      <w:caps/>
      <w:color w:val="407EC9"/>
      <w:sz w:val="24"/>
      <w:szCs w:val="24"/>
    </w:rPr>
  </w:style>
  <w:style w:type="character" w:customStyle="1" w:styleId="Heading3Char">
    <w:name w:val="Heading 3 Char"/>
    <w:basedOn w:val="DefaultParagraphFont"/>
    <w:link w:val="Heading3"/>
    <w:rsid w:val="007054EF"/>
    <w:rPr>
      <w:rFonts w:ascii="Calibri" w:eastAsiaTheme="majorEastAsia" w:hAnsi="Calibri" w:cstheme="majorBidi"/>
      <w:b/>
      <w:bCs/>
      <w:smallCaps/>
      <w:color w:val="407EC9"/>
    </w:rPr>
  </w:style>
  <w:style w:type="character" w:customStyle="1" w:styleId="Heading4Char">
    <w:name w:val="Heading 4 Char"/>
    <w:basedOn w:val="DefaultParagraphFont"/>
    <w:link w:val="Heading4"/>
    <w:rsid w:val="00A2111E"/>
    <w:rPr>
      <w:rFonts w:asciiTheme="majorHAnsi" w:eastAsiaTheme="majorEastAsia" w:hAnsiTheme="majorHAnsi" w:cstheme="majorBidi"/>
      <w:b/>
      <w:bCs/>
      <w:iCs/>
      <w:color w:val="407EC9"/>
    </w:rPr>
  </w:style>
  <w:style w:type="paragraph" w:styleId="Header">
    <w:name w:val="header"/>
    <w:link w:val="HeaderChar"/>
    <w:rsid w:val="00A2111E"/>
    <w:pPr>
      <w:spacing w:after="0" w:line="240" w:lineRule="exact"/>
    </w:pPr>
    <w:rPr>
      <w:sz w:val="20"/>
    </w:rPr>
  </w:style>
  <w:style w:type="character" w:customStyle="1" w:styleId="HeaderChar">
    <w:name w:val="Header Char"/>
    <w:basedOn w:val="DefaultParagraphFont"/>
    <w:link w:val="Header"/>
    <w:rsid w:val="00A2111E"/>
    <w:rPr>
      <w:sz w:val="20"/>
    </w:rPr>
  </w:style>
  <w:style w:type="paragraph" w:styleId="Footer">
    <w:name w:val="footer"/>
    <w:link w:val="FooterChar"/>
    <w:rsid w:val="00A2111E"/>
    <w:pPr>
      <w:spacing w:after="0" w:line="240" w:lineRule="exact"/>
    </w:pPr>
    <w:rPr>
      <w:sz w:val="20"/>
    </w:rPr>
  </w:style>
  <w:style w:type="character" w:customStyle="1" w:styleId="FooterChar">
    <w:name w:val="Footer Char"/>
    <w:basedOn w:val="DefaultParagraphFont"/>
    <w:link w:val="Footer"/>
    <w:rsid w:val="00A2111E"/>
    <w:rPr>
      <w:sz w:val="20"/>
    </w:rPr>
  </w:style>
  <w:style w:type="table" w:styleId="TableGrid">
    <w:name w:val="Table Grid"/>
    <w:basedOn w:val="TableNormal"/>
    <w:uiPriority w:val="39"/>
    <w:rsid w:val="00A2111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111E"/>
    <w:pPr>
      <w:spacing w:line="500" w:lineRule="exact"/>
      <w:ind w:left="907" w:right="907"/>
    </w:pPr>
    <w:rPr>
      <w:b/>
      <w:caps/>
      <w:color w:val="FFFFFF" w:themeColor="background1"/>
      <w:sz w:val="50"/>
      <w:szCs w:val="50"/>
    </w:rPr>
  </w:style>
  <w:style w:type="paragraph" w:customStyle="1" w:styleId="Bullet1">
    <w:name w:val="Bullet 1"/>
    <w:basedOn w:val="Normal"/>
    <w:qFormat/>
    <w:rsid w:val="00A2111E"/>
    <w:pPr>
      <w:numPr>
        <w:numId w:val="1"/>
      </w:numPr>
      <w:spacing w:after="120"/>
    </w:pPr>
    <w:rPr>
      <w:color w:val="000000" w:themeColor="text1"/>
      <w:sz w:val="22"/>
    </w:rPr>
  </w:style>
  <w:style w:type="paragraph" w:customStyle="1" w:styleId="Editionnumber">
    <w:name w:val="Edition number"/>
    <w:basedOn w:val="Normal"/>
    <w:rsid w:val="00A2111E"/>
    <w:rPr>
      <w:b/>
      <w:color w:val="4472C4" w:themeColor="accent1"/>
      <w:sz w:val="50"/>
      <w:szCs w:val="50"/>
    </w:rPr>
  </w:style>
  <w:style w:type="paragraph" w:customStyle="1" w:styleId="Contents">
    <w:name w:val="Contents"/>
    <w:basedOn w:val="Header"/>
    <w:rsid w:val="00A2111E"/>
    <w:pPr>
      <w:pBdr>
        <w:bottom w:val="single" w:sz="8" w:space="12" w:color="4472C4" w:themeColor="accent1"/>
      </w:pBdr>
      <w:spacing w:before="100" w:line="560" w:lineRule="exact"/>
    </w:pPr>
    <w:rPr>
      <w:b/>
      <w:caps/>
      <w:color w:val="ED7D31" w:themeColor="accent2"/>
      <w:sz w:val="56"/>
      <w:szCs w:val="56"/>
    </w:rPr>
  </w:style>
  <w:style w:type="paragraph" w:styleId="TOC1">
    <w:name w:val="toc 1"/>
    <w:basedOn w:val="Normal"/>
    <w:next w:val="Normal"/>
    <w:uiPriority w:val="39"/>
    <w:rsid w:val="00A2111E"/>
    <w:pPr>
      <w:tabs>
        <w:tab w:val="right" w:leader="dot" w:pos="9781"/>
      </w:tabs>
      <w:spacing w:after="40" w:line="300" w:lineRule="atLeast"/>
      <w:ind w:left="425" w:right="425" w:hanging="425"/>
    </w:pPr>
    <w:rPr>
      <w:b/>
      <w:noProof/>
      <w:color w:val="4472C4" w:themeColor="accent1"/>
      <w:sz w:val="22"/>
    </w:rPr>
  </w:style>
  <w:style w:type="paragraph" w:styleId="TOC2">
    <w:name w:val="toc 2"/>
    <w:basedOn w:val="Normal"/>
    <w:next w:val="Normal"/>
    <w:autoRedefine/>
    <w:uiPriority w:val="39"/>
    <w:rsid w:val="00A2111E"/>
    <w:pPr>
      <w:tabs>
        <w:tab w:val="right" w:leader="dot" w:pos="9781"/>
      </w:tabs>
      <w:spacing w:after="40" w:line="300" w:lineRule="atLeast"/>
      <w:ind w:left="709" w:right="425" w:hanging="709"/>
    </w:pPr>
    <w:rPr>
      <w:noProof/>
      <w:color w:val="4472C4" w:themeColor="accent1"/>
      <w:sz w:val="22"/>
    </w:rPr>
  </w:style>
  <w:style w:type="paragraph" w:styleId="TableofFigures">
    <w:name w:val="table of figures"/>
    <w:basedOn w:val="Normal"/>
    <w:next w:val="Normal"/>
    <w:uiPriority w:val="99"/>
    <w:rsid w:val="00A2111E"/>
    <w:pPr>
      <w:tabs>
        <w:tab w:val="right" w:leader="dot" w:pos="9781"/>
      </w:tabs>
      <w:spacing w:after="60"/>
      <w:ind w:left="1276" w:right="424" w:hanging="1276"/>
    </w:pPr>
    <w:rPr>
      <w:i/>
      <w:sz w:val="22"/>
    </w:rPr>
  </w:style>
  <w:style w:type="paragraph" w:customStyle="1" w:styleId="Tabletext">
    <w:name w:val="Table text"/>
    <w:basedOn w:val="Normal"/>
    <w:qFormat/>
    <w:rsid w:val="00A2111E"/>
    <w:pPr>
      <w:spacing w:before="60" w:after="60"/>
      <w:ind w:left="113" w:right="113"/>
    </w:pPr>
    <w:rPr>
      <w:color w:val="000000" w:themeColor="text1"/>
      <w:sz w:val="20"/>
    </w:rPr>
  </w:style>
  <w:style w:type="paragraph" w:styleId="BodyText">
    <w:name w:val="Body Text"/>
    <w:basedOn w:val="Normal"/>
    <w:link w:val="BodyTextChar"/>
    <w:unhideWhenUsed/>
    <w:qFormat/>
    <w:rsid w:val="00A2111E"/>
    <w:pPr>
      <w:spacing w:after="120"/>
    </w:pPr>
    <w:rPr>
      <w:sz w:val="22"/>
    </w:rPr>
  </w:style>
  <w:style w:type="character" w:customStyle="1" w:styleId="BodyTextChar">
    <w:name w:val="Body Text Char"/>
    <w:basedOn w:val="DefaultParagraphFont"/>
    <w:link w:val="BodyText"/>
    <w:rsid w:val="00A2111E"/>
  </w:style>
  <w:style w:type="paragraph" w:customStyle="1" w:styleId="ListofFigures">
    <w:name w:val="List of Figures"/>
    <w:basedOn w:val="Normal"/>
    <w:next w:val="Normal"/>
    <w:rsid w:val="00A2111E"/>
    <w:pPr>
      <w:spacing w:after="240" w:line="480" w:lineRule="atLeast"/>
    </w:pPr>
    <w:rPr>
      <w:b/>
      <w:color w:val="ED7D31" w:themeColor="accent2"/>
      <w:sz w:val="40"/>
      <w:szCs w:val="40"/>
    </w:rPr>
  </w:style>
  <w:style w:type="paragraph" w:styleId="TOC4">
    <w:name w:val="toc 4"/>
    <w:basedOn w:val="Normal"/>
    <w:next w:val="Normal"/>
    <w:autoRedefine/>
    <w:uiPriority w:val="39"/>
    <w:unhideWhenUsed/>
    <w:rsid w:val="00A2111E"/>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A2111E"/>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A2111E"/>
    <w:rPr>
      <w:sz w:val="18"/>
      <w:szCs w:val="24"/>
      <w:vertAlign w:val="superscript"/>
    </w:rPr>
  </w:style>
  <w:style w:type="character" w:styleId="FootnoteReference">
    <w:name w:val="footnote reference"/>
    <w:rsid w:val="00A2111E"/>
    <w:rPr>
      <w:vertAlign w:val="superscript"/>
    </w:rPr>
  </w:style>
  <w:style w:type="character" w:styleId="PageNumber">
    <w:name w:val="page number"/>
    <w:rsid w:val="00A2111E"/>
    <w:rPr>
      <w:rFonts w:asciiTheme="minorHAnsi" w:hAnsiTheme="minorHAnsi"/>
      <w:sz w:val="15"/>
    </w:rPr>
  </w:style>
  <w:style w:type="paragraph" w:customStyle="1" w:styleId="Bullet1text">
    <w:name w:val="Bullet 1 text"/>
    <w:basedOn w:val="Normal"/>
    <w:qFormat/>
    <w:rsid w:val="00A2111E"/>
    <w:pPr>
      <w:suppressAutoHyphens/>
      <w:spacing w:after="120" w:line="240" w:lineRule="auto"/>
      <w:ind w:left="425"/>
      <w:jc w:val="both"/>
    </w:pPr>
    <w:rPr>
      <w:rFonts w:eastAsia="Times New Roman" w:cs="Times New Roman"/>
      <w:sz w:val="22"/>
      <w:szCs w:val="20"/>
      <w:lang w:eastAsia="en-GB"/>
    </w:rPr>
  </w:style>
  <w:style w:type="paragraph" w:customStyle="1" w:styleId="equation">
    <w:name w:val="equation"/>
    <w:basedOn w:val="Normal"/>
    <w:next w:val="BodyText"/>
    <w:rsid w:val="00A2111E"/>
    <w:pPr>
      <w:keepNext/>
      <w:numPr>
        <w:numId w:val="2"/>
      </w:numPr>
      <w:spacing w:after="120" w:line="240" w:lineRule="auto"/>
    </w:pPr>
    <w:rPr>
      <w:rFonts w:eastAsia="Times New Roman" w:cs="Times New Roman"/>
      <w:i/>
      <w:sz w:val="22"/>
      <w:szCs w:val="24"/>
      <w:u w:val="single"/>
    </w:rPr>
  </w:style>
  <w:style w:type="paragraph" w:customStyle="1" w:styleId="Tableheading">
    <w:name w:val="Table heading"/>
    <w:basedOn w:val="Normal"/>
    <w:qFormat/>
    <w:rsid w:val="00A2111E"/>
    <w:pPr>
      <w:spacing w:before="60" w:after="60"/>
      <w:ind w:left="113" w:right="113"/>
    </w:pPr>
    <w:rPr>
      <w:b/>
      <w:color w:val="407EC9"/>
      <w:sz w:val="20"/>
      <w:lang w:val="en-US"/>
    </w:rPr>
  </w:style>
  <w:style w:type="paragraph" w:customStyle="1" w:styleId="Footerlandscape">
    <w:name w:val="Footer landscape"/>
    <w:basedOn w:val="Normal"/>
    <w:rsid w:val="00A2111E"/>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111E"/>
    <w:rPr>
      <w:caps/>
      <w:color w:val="00558C"/>
      <w:sz w:val="50"/>
    </w:rPr>
  </w:style>
  <w:style w:type="paragraph" w:customStyle="1" w:styleId="Documentdate">
    <w:name w:val="Document date"/>
    <w:basedOn w:val="Normal"/>
    <w:rsid w:val="00A2111E"/>
    <w:rPr>
      <w:b/>
      <w:color w:val="00558C"/>
      <w:sz w:val="28"/>
    </w:rPr>
  </w:style>
  <w:style w:type="paragraph" w:customStyle="1" w:styleId="Footerportrait">
    <w:name w:val="Footer portrait"/>
    <w:basedOn w:val="Normal"/>
    <w:rsid w:val="00A2111E"/>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111E"/>
    <w:pPr>
      <w:ind w:left="0" w:right="0"/>
    </w:pPr>
    <w:rPr>
      <w:b w:val="0"/>
      <w:color w:val="00558C"/>
    </w:rPr>
  </w:style>
  <w:style w:type="paragraph" w:styleId="ListParagraph">
    <w:name w:val="List Paragraph"/>
    <w:basedOn w:val="Normal"/>
    <w:link w:val="ListParagraphChar"/>
    <w:uiPriority w:val="34"/>
    <w:qFormat/>
    <w:rsid w:val="00C41B7B"/>
    <w:pPr>
      <w:ind w:left="720"/>
      <w:contextualSpacing/>
    </w:pPr>
  </w:style>
  <w:style w:type="character" w:customStyle="1" w:styleId="ListParagraphChar">
    <w:name w:val="List Paragraph Char"/>
    <w:basedOn w:val="DefaultParagraphFont"/>
    <w:link w:val="ListParagraph"/>
    <w:uiPriority w:val="34"/>
    <w:rsid w:val="000839ED"/>
    <w:rPr>
      <w:sz w:val="18"/>
    </w:rPr>
  </w:style>
  <w:style w:type="character" w:styleId="Hyperlink">
    <w:name w:val="Hyperlink"/>
    <w:basedOn w:val="DefaultParagraphFont"/>
    <w:uiPriority w:val="99"/>
    <w:unhideWhenUsed/>
    <w:rsid w:val="001539B2"/>
    <w:rPr>
      <w:color w:val="0563C1" w:themeColor="hyperlink"/>
      <w:u w:val="single"/>
    </w:rPr>
  </w:style>
  <w:style w:type="character" w:customStyle="1" w:styleId="UnresolvedMention1">
    <w:name w:val="Unresolved Mention1"/>
    <w:basedOn w:val="DefaultParagraphFont"/>
    <w:uiPriority w:val="99"/>
    <w:semiHidden/>
    <w:unhideWhenUsed/>
    <w:rsid w:val="001539B2"/>
    <w:rPr>
      <w:color w:val="808080"/>
      <w:shd w:val="clear" w:color="auto" w:fill="E6E6E6"/>
    </w:rPr>
  </w:style>
  <w:style w:type="paragraph" w:styleId="BalloonText">
    <w:name w:val="Balloon Text"/>
    <w:basedOn w:val="Normal"/>
    <w:link w:val="BalloonTextChar"/>
    <w:uiPriority w:val="99"/>
    <w:semiHidden/>
    <w:unhideWhenUsed/>
    <w:rsid w:val="0009173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9173E"/>
    <w:rPr>
      <w:rFonts w:ascii="Segoe UI" w:hAnsi="Segoe UI" w:cs="Segoe UI"/>
      <w:sz w:val="18"/>
      <w:szCs w:val="18"/>
    </w:rPr>
  </w:style>
  <w:style w:type="paragraph" w:styleId="TOC3">
    <w:name w:val="toc 3"/>
    <w:basedOn w:val="Normal"/>
    <w:next w:val="Normal"/>
    <w:autoRedefine/>
    <w:uiPriority w:val="39"/>
    <w:unhideWhenUsed/>
    <w:rsid w:val="001268B6"/>
    <w:pPr>
      <w:spacing w:after="100"/>
      <w:ind w:left="360"/>
    </w:pPr>
  </w:style>
  <w:style w:type="character" w:styleId="CommentReference">
    <w:name w:val="annotation reference"/>
    <w:basedOn w:val="DefaultParagraphFont"/>
    <w:uiPriority w:val="99"/>
    <w:semiHidden/>
    <w:unhideWhenUsed/>
    <w:rsid w:val="00525E8A"/>
    <w:rPr>
      <w:sz w:val="16"/>
      <w:szCs w:val="16"/>
    </w:rPr>
  </w:style>
  <w:style w:type="paragraph" w:styleId="CommentText">
    <w:name w:val="annotation text"/>
    <w:basedOn w:val="Normal"/>
    <w:link w:val="CommentTextChar"/>
    <w:uiPriority w:val="99"/>
    <w:semiHidden/>
    <w:unhideWhenUsed/>
    <w:rsid w:val="00525E8A"/>
    <w:pPr>
      <w:spacing w:line="240" w:lineRule="auto"/>
    </w:pPr>
    <w:rPr>
      <w:sz w:val="20"/>
      <w:szCs w:val="20"/>
    </w:rPr>
  </w:style>
  <w:style w:type="character" w:customStyle="1" w:styleId="CommentTextChar">
    <w:name w:val="Comment Text Char"/>
    <w:basedOn w:val="DefaultParagraphFont"/>
    <w:link w:val="CommentText"/>
    <w:uiPriority w:val="99"/>
    <w:semiHidden/>
    <w:rsid w:val="00525E8A"/>
    <w:rPr>
      <w:sz w:val="20"/>
      <w:szCs w:val="20"/>
    </w:rPr>
  </w:style>
  <w:style w:type="paragraph" w:styleId="CommentSubject">
    <w:name w:val="annotation subject"/>
    <w:basedOn w:val="CommentText"/>
    <w:next w:val="CommentText"/>
    <w:link w:val="CommentSubjectChar"/>
    <w:uiPriority w:val="99"/>
    <w:semiHidden/>
    <w:unhideWhenUsed/>
    <w:rsid w:val="00525E8A"/>
    <w:rPr>
      <w:b/>
      <w:bCs/>
    </w:rPr>
  </w:style>
  <w:style w:type="character" w:customStyle="1" w:styleId="CommentSubjectChar">
    <w:name w:val="Comment Subject Char"/>
    <w:basedOn w:val="CommentTextChar"/>
    <w:link w:val="CommentSubject"/>
    <w:uiPriority w:val="99"/>
    <w:semiHidden/>
    <w:rsid w:val="00525E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746891">
      <w:bodyDiv w:val="1"/>
      <w:marLeft w:val="0"/>
      <w:marRight w:val="0"/>
      <w:marTop w:val="0"/>
      <w:marBottom w:val="0"/>
      <w:divBdr>
        <w:top w:val="none" w:sz="0" w:space="0" w:color="auto"/>
        <w:left w:val="none" w:sz="0" w:space="0" w:color="auto"/>
        <w:bottom w:val="none" w:sz="0" w:space="0" w:color="auto"/>
        <w:right w:val="none" w:sz="0" w:space="0" w:color="auto"/>
      </w:divBdr>
      <w:divsChild>
        <w:div w:id="1789858917">
          <w:marLeft w:val="547"/>
          <w:marRight w:val="0"/>
          <w:marTop w:val="0"/>
          <w:marBottom w:val="0"/>
          <w:divBdr>
            <w:top w:val="none" w:sz="0" w:space="0" w:color="auto"/>
            <w:left w:val="none" w:sz="0" w:space="0" w:color="auto"/>
            <w:bottom w:val="none" w:sz="0" w:space="0" w:color="auto"/>
            <w:right w:val="none" w:sz="0" w:space="0" w:color="auto"/>
          </w:divBdr>
        </w:div>
        <w:div w:id="2023238140">
          <w:marLeft w:val="1166"/>
          <w:marRight w:val="0"/>
          <w:marTop w:val="0"/>
          <w:marBottom w:val="0"/>
          <w:divBdr>
            <w:top w:val="none" w:sz="0" w:space="0" w:color="auto"/>
            <w:left w:val="none" w:sz="0" w:space="0" w:color="auto"/>
            <w:bottom w:val="none" w:sz="0" w:space="0" w:color="auto"/>
            <w:right w:val="none" w:sz="0" w:space="0" w:color="auto"/>
          </w:divBdr>
        </w:div>
        <w:div w:id="44108628">
          <w:marLeft w:val="1166"/>
          <w:marRight w:val="0"/>
          <w:marTop w:val="0"/>
          <w:marBottom w:val="0"/>
          <w:divBdr>
            <w:top w:val="none" w:sz="0" w:space="0" w:color="auto"/>
            <w:left w:val="none" w:sz="0" w:space="0" w:color="auto"/>
            <w:bottom w:val="none" w:sz="0" w:space="0" w:color="auto"/>
            <w:right w:val="none" w:sz="0" w:space="0" w:color="auto"/>
          </w:divBdr>
        </w:div>
        <w:div w:id="1270553446">
          <w:marLeft w:val="1166"/>
          <w:marRight w:val="0"/>
          <w:marTop w:val="0"/>
          <w:marBottom w:val="0"/>
          <w:divBdr>
            <w:top w:val="none" w:sz="0" w:space="0" w:color="auto"/>
            <w:left w:val="none" w:sz="0" w:space="0" w:color="auto"/>
            <w:bottom w:val="none" w:sz="0" w:space="0" w:color="auto"/>
            <w:right w:val="none" w:sz="0" w:space="0" w:color="auto"/>
          </w:divBdr>
        </w:div>
        <w:div w:id="319311208">
          <w:marLeft w:val="1166"/>
          <w:marRight w:val="0"/>
          <w:marTop w:val="0"/>
          <w:marBottom w:val="0"/>
          <w:divBdr>
            <w:top w:val="none" w:sz="0" w:space="0" w:color="auto"/>
            <w:left w:val="none" w:sz="0" w:space="0" w:color="auto"/>
            <w:bottom w:val="none" w:sz="0" w:space="0" w:color="auto"/>
            <w:right w:val="none" w:sz="0" w:space="0" w:color="auto"/>
          </w:divBdr>
        </w:div>
        <w:div w:id="1368677063">
          <w:marLeft w:val="1800"/>
          <w:marRight w:val="0"/>
          <w:marTop w:val="0"/>
          <w:marBottom w:val="0"/>
          <w:divBdr>
            <w:top w:val="none" w:sz="0" w:space="0" w:color="auto"/>
            <w:left w:val="none" w:sz="0" w:space="0" w:color="auto"/>
            <w:bottom w:val="none" w:sz="0" w:space="0" w:color="auto"/>
            <w:right w:val="none" w:sz="0" w:space="0" w:color="auto"/>
          </w:divBdr>
        </w:div>
      </w:divsChild>
    </w:div>
    <w:div w:id="1561863679">
      <w:bodyDiv w:val="1"/>
      <w:marLeft w:val="0"/>
      <w:marRight w:val="0"/>
      <w:marTop w:val="0"/>
      <w:marBottom w:val="0"/>
      <w:divBdr>
        <w:top w:val="none" w:sz="0" w:space="0" w:color="auto"/>
        <w:left w:val="none" w:sz="0" w:space="0" w:color="auto"/>
        <w:bottom w:val="none" w:sz="0" w:space="0" w:color="auto"/>
        <w:right w:val="none" w:sz="0" w:space="0" w:color="auto"/>
      </w:divBdr>
      <w:divsChild>
        <w:div w:id="1368719576">
          <w:marLeft w:val="547"/>
          <w:marRight w:val="0"/>
          <w:marTop w:val="0"/>
          <w:marBottom w:val="0"/>
          <w:divBdr>
            <w:top w:val="none" w:sz="0" w:space="0" w:color="auto"/>
            <w:left w:val="none" w:sz="0" w:space="0" w:color="auto"/>
            <w:bottom w:val="none" w:sz="0" w:space="0" w:color="auto"/>
            <w:right w:val="none" w:sz="0" w:space="0" w:color="auto"/>
          </w:divBdr>
        </w:div>
      </w:divsChild>
    </w:div>
    <w:div w:id="2042052557">
      <w:bodyDiv w:val="1"/>
      <w:marLeft w:val="0"/>
      <w:marRight w:val="0"/>
      <w:marTop w:val="0"/>
      <w:marBottom w:val="0"/>
      <w:divBdr>
        <w:top w:val="none" w:sz="0" w:space="0" w:color="auto"/>
        <w:left w:val="none" w:sz="0" w:space="0" w:color="auto"/>
        <w:bottom w:val="none" w:sz="0" w:space="0" w:color="auto"/>
        <w:right w:val="none" w:sz="0" w:space="0" w:color="auto"/>
      </w:divBdr>
      <w:divsChild>
        <w:div w:id="114362236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yperlink" Target="http://www.iala-aism.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7268B-CB6F-4CAB-B46E-0FCCD2360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2586</Words>
  <Characters>14745</Characters>
  <Application>Microsoft Office Word</Application>
  <DocSecurity>0</DocSecurity>
  <Lines>122</Lines>
  <Paragraphs>34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Bennett</dc:creator>
  <cp:keywords/>
  <dc:description/>
  <cp:lastModifiedBy>Kevin Gregory</cp:lastModifiedBy>
  <cp:revision>4</cp:revision>
  <cp:lastPrinted>2018-04-23T09:56:00Z</cp:lastPrinted>
  <dcterms:created xsi:type="dcterms:W3CDTF">2018-10-25T09:37:00Z</dcterms:created>
  <dcterms:modified xsi:type="dcterms:W3CDTF">2019-02-21T09:20:00Z</dcterms:modified>
</cp:coreProperties>
</file>